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16 w16cex w16sdtdh wp14">
  <w:background w:color="FFFFFF"/>
  <w:body>
    <w:p xmlns:wp14="http://schemas.microsoft.com/office/word/2010/wordml" w:rsidRPr="00BD1319" w:rsidR="003F3CA0" w:rsidP="003F3CA0" w:rsidRDefault="003F3CA0" w14:paraId="33A621A6" wp14:textId="77777777">
      <w:pPr>
        <w:jc w:val="center"/>
        <w:rPr>
          <w:rFonts w:ascii="Verdana" w:hAnsi="Verdana" w:cs="Verdana"/>
          <w:position w:val="16"/>
          <w:sz w:val="40"/>
          <w:szCs w:val="40"/>
        </w:rPr>
      </w:pPr>
      <w:r w:rsidRPr="00BD1319">
        <w:rPr>
          <w:rFonts w:ascii="Verdana" w:hAnsi="Verdana" w:cs="Verdana"/>
          <w:position w:val="16"/>
          <w:sz w:val="40"/>
          <w:szCs w:val="40"/>
        </w:rPr>
        <w:t>Propozycja przedmiotow</w:t>
      </w:r>
      <w:r>
        <w:rPr>
          <w:rFonts w:ascii="Verdana" w:hAnsi="Verdana" w:cs="Verdana"/>
          <w:position w:val="16"/>
          <w:sz w:val="40"/>
          <w:szCs w:val="40"/>
        </w:rPr>
        <w:t>ych</w:t>
      </w:r>
      <w:r w:rsidRPr="00BD1319">
        <w:rPr>
          <w:rFonts w:ascii="Verdana" w:hAnsi="Verdana" w:cs="Verdana"/>
          <w:position w:val="16"/>
          <w:sz w:val="40"/>
          <w:szCs w:val="40"/>
        </w:rPr>
        <w:t xml:space="preserve"> zasad oceniania </w:t>
      </w:r>
    </w:p>
    <w:p xmlns:wp14="http://schemas.microsoft.com/office/word/2010/wordml" w:rsidRPr="00BD1319" w:rsidR="003F3CA0" w:rsidP="003F3CA0" w:rsidRDefault="003F3CA0" w14:paraId="4AAA004E" wp14:textId="77777777">
      <w:pPr>
        <w:jc w:val="center"/>
      </w:pPr>
      <w:r w:rsidRPr="00BD1319">
        <w:rPr>
          <w:rFonts w:ascii="Verdana" w:hAnsi="Verdana" w:cs="Verdana"/>
          <w:position w:val="16"/>
          <w:sz w:val="40"/>
          <w:szCs w:val="40"/>
        </w:rPr>
        <w:t xml:space="preserve">z języka </w:t>
      </w:r>
      <w:r>
        <w:rPr>
          <w:rFonts w:ascii="Verdana" w:hAnsi="Verdana" w:cs="Verdana"/>
          <w:position w:val="16"/>
          <w:sz w:val="40"/>
          <w:szCs w:val="40"/>
        </w:rPr>
        <w:t>angielskieg</w:t>
      </w:r>
      <w:r w:rsidR="003967FD">
        <w:rPr>
          <w:rFonts w:ascii="Verdana" w:hAnsi="Verdana" w:cs="Verdana"/>
          <w:position w:val="16"/>
          <w:sz w:val="40"/>
          <w:szCs w:val="40"/>
        </w:rPr>
        <w:t>o</w:t>
      </w:r>
      <w:r w:rsidRPr="00BD1319">
        <w:rPr>
          <w:rFonts w:ascii="Verdana" w:hAnsi="Verdana" w:cs="Verdana"/>
          <w:sz w:val="40"/>
          <w:szCs w:val="40"/>
        </w:rPr>
        <w:br/>
      </w:r>
    </w:p>
    <w:p xmlns:wp14="http://schemas.microsoft.com/office/word/2010/wordml" w:rsidRPr="00F949EF" w:rsidR="003F3CA0" w:rsidP="003F3CA0" w:rsidRDefault="003F3CA0" w14:paraId="672A6659" wp14:textId="77777777">
      <w:pPr>
        <w:rPr>
          <w:rFonts w:ascii="Verdana" w:hAnsi="Verdana" w:cs="Verdana"/>
          <w:sz w:val="20"/>
          <w:szCs w:val="20"/>
        </w:rPr>
      </w:pPr>
    </w:p>
    <w:p xmlns:wp14="http://schemas.microsoft.com/office/word/2010/wordml" w:rsidRPr="00F949EF" w:rsidR="003F3CA0" w:rsidP="003F3CA0" w:rsidRDefault="003F3CA0" w14:paraId="7B4B6E5C" wp14:textId="77777777">
      <w:pPr>
        <w:rPr>
          <w:rFonts w:ascii="Verdana" w:hAnsi="Verdana"/>
          <w:sz w:val="20"/>
          <w:szCs w:val="20"/>
        </w:rPr>
      </w:pPr>
      <w:r w:rsidRPr="00F949EF">
        <w:rPr>
          <w:rFonts w:ascii="Verdana" w:hAnsi="Verdana" w:cs="Verdana"/>
          <w:sz w:val="20"/>
          <w:szCs w:val="20"/>
        </w:rPr>
        <w:t xml:space="preserve">I. Zasady ogólne </w:t>
      </w:r>
    </w:p>
    <w:p xmlns:wp14="http://schemas.microsoft.com/office/word/2010/wordml" w:rsidRPr="00F949EF" w:rsidR="003F3CA0" w:rsidP="003F3CA0" w:rsidRDefault="003F3CA0" w14:paraId="34979ED7" wp14:textId="77777777">
      <w:pPr>
        <w:rPr>
          <w:rFonts w:ascii="Verdana" w:hAnsi="Verdana"/>
          <w:sz w:val="20"/>
          <w:szCs w:val="20"/>
        </w:rPr>
      </w:pPr>
      <w:r w:rsidRPr="00F949EF">
        <w:rPr>
          <w:rFonts w:ascii="Verdana" w:hAnsi="Verdana" w:cs="Verdana"/>
          <w:sz w:val="20"/>
          <w:szCs w:val="20"/>
        </w:rPr>
        <w:t>II. Sposoby sprawdzania osiągnięć edukacyjnych</w:t>
      </w:r>
    </w:p>
    <w:p xmlns:wp14="http://schemas.microsoft.com/office/word/2010/wordml" w:rsidRPr="00F949EF" w:rsidR="003F3CA0" w:rsidP="003F3CA0" w:rsidRDefault="003F3CA0" w14:paraId="0D557F80" wp14:textId="77777777">
      <w:pPr>
        <w:rPr>
          <w:rFonts w:ascii="Verdana" w:hAnsi="Verdana"/>
          <w:sz w:val="20"/>
          <w:szCs w:val="20"/>
        </w:rPr>
      </w:pPr>
      <w:r w:rsidRPr="00F949EF">
        <w:rPr>
          <w:rFonts w:ascii="Verdana" w:hAnsi="Verdana" w:cs="Verdana"/>
          <w:sz w:val="20"/>
          <w:szCs w:val="20"/>
        </w:rPr>
        <w:t>III. Wymagania edukacyjne niezbędne do uzyskania poszczególnych śródrocznych i rocznych ocen klasyfikacyjnych</w:t>
      </w:r>
    </w:p>
    <w:p xmlns:wp14="http://schemas.microsoft.com/office/word/2010/wordml" w:rsidRPr="00F949EF" w:rsidR="003F3CA0" w:rsidP="003F3CA0" w:rsidRDefault="00B14FBF" w14:paraId="54F9AE05" wp14:textId="77777777">
      <w:pPr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 xml:space="preserve">   </w:t>
      </w:r>
    </w:p>
    <w:p xmlns:wp14="http://schemas.microsoft.com/office/word/2010/wordml" w:rsidRPr="00F949EF" w:rsidR="003F3CA0" w:rsidP="003F3CA0" w:rsidRDefault="003F3CA0" w14:paraId="0A37501D" wp14:textId="77777777">
      <w:pPr>
        <w:rPr>
          <w:rFonts w:ascii="Verdana" w:hAnsi="Verdana" w:cs="Verdana"/>
          <w:b w:val="0"/>
          <w:bCs/>
          <w:sz w:val="20"/>
          <w:szCs w:val="20"/>
        </w:rPr>
      </w:pPr>
    </w:p>
    <w:p xmlns:wp14="http://schemas.microsoft.com/office/word/2010/wordml" w:rsidRPr="00F949EF" w:rsidR="003F3CA0" w:rsidP="003F3CA0" w:rsidRDefault="003F3CA0" w14:paraId="0CB62E45" wp14:textId="77777777">
      <w:pPr>
        <w:pStyle w:val="redniasiatka2"/>
        <w:rPr>
          <w:rFonts w:ascii="Verdana" w:hAnsi="Verdana"/>
          <w:b/>
          <w:sz w:val="20"/>
          <w:szCs w:val="20"/>
        </w:rPr>
      </w:pPr>
      <w:r w:rsidRPr="00F949EF">
        <w:rPr>
          <w:rFonts w:ascii="Verdana" w:hAnsi="Verdana"/>
          <w:b/>
          <w:sz w:val="20"/>
          <w:szCs w:val="20"/>
        </w:rPr>
        <w:t>I.</w:t>
      </w:r>
      <w:r w:rsidRPr="00F949EF">
        <w:rPr>
          <w:rFonts w:ascii="Verdana" w:hAnsi="Verdana"/>
          <w:b/>
          <w:sz w:val="20"/>
          <w:szCs w:val="20"/>
        </w:rPr>
        <w:tab/>
      </w:r>
      <w:r w:rsidRPr="00F949EF">
        <w:rPr>
          <w:rFonts w:ascii="Verdana" w:hAnsi="Verdana"/>
          <w:b/>
          <w:sz w:val="20"/>
          <w:szCs w:val="20"/>
        </w:rPr>
        <w:t>Zasady ogólne</w:t>
      </w:r>
    </w:p>
    <w:p xmlns:wp14="http://schemas.microsoft.com/office/word/2010/wordml" w:rsidRPr="00F949EF" w:rsidR="003F3CA0" w:rsidP="003F3CA0" w:rsidRDefault="003F3CA0" w14:paraId="5DAB6C7B" wp14:textId="77777777">
      <w:pPr>
        <w:pStyle w:val="redniasiatka2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3CA0" w:rsidP="003F3CA0" w:rsidRDefault="003F3CA0" w14:paraId="3731B68F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Przedmiotowe Zasady Oceniania (PZO) są zgodne z Wewnątrzszkolnym Ocenianiem (WO), które stanowi załącznik do Statutu Szkoły.</w:t>
      </w:r>
    </w:p>
    <w:p xmlns:wp14="http://schemas.microsoft.com/office/word/2010/wordml" w:rsidRPr="00F949EF" w:rsidR="003F3CA0" w:rsidP="003F3CA0" w:rsidRDefault="003F3CA0" w14:paraId="6DA28692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2.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W ramach oceniania przedmiotowego nauczyciel rozpoznaje poziom i postępy w opanowaniu przez ucznia wiadomości i umiejętności </w:t>
      </w:r>
      <w:r w:rsidR="00972A81">
        <w:rPr>
          <w:rFonts w:ascii="Verdana" w:hAnsi="Verdana"/>
          <w:sz w:val="20"/>
          <w:szCs w:val="20"/>
        </w:rPr>
        <w:br/>
      </w:r>
      <w:r w:rsidRPr="00F949EF">
        <w:rPr>
          <w:rFonts w:ascii="Verdana" w:hAnsi="Verdana"/>
          <w:sz w:val="20"/>
          <w:szCs w:val="20"/>
        </w:rPr>
        <w:t>w stosunku do wymagań edukacyjnych wynikających z podstawy programowej danego etapu edukacyjnego i realizowanego przez nauczyciela programu nauczania uwzględniającego tą podstawę. W tym celu na początku cyklu przeprowadzana jest diagnoza wstępna, której wyniki podlegają potem porównaniu z przeprowadzanymi diagnozami w trakcie cyklu.</w:t>
      </w:r>
    </w:p>
    <w:p xmlns:wp14="http://schemas.microsoft.com/office/word/2010/wordml" w:rsidRPr="00F949EF" w:rsidR="003F3CA0" w:rsidP="003F3CA0" w:rsidRDefault="003F3CA0" w14:paraId="2DF39D16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3.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Ocenianiu podlegają osiągnięcia edukacyjne ucznia, tj. stan wiedzy i umiejętności uczniów oraz postępy czynione przez ucznia.</w:t>
      </w:r>
    </w:p>
    <w:p xmlns:wp14="http://schemas.microsoft.com/office/word/2010/wordml" w:rsidRPr="00F949EF" w:rsidR="003F3CA0" w:rsidP="003F3CA0" w:rsidRDefault="003F3CA0" w14:paraId="1EF24547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4.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 zakresie wymagań edukacyjnych, kryteriach i sposobach oceniania oraz trybie poprawiania oceny oraz uzyskania oceny wyższej niż proponowana nauczyciel informuje uczniów na pierwszej lekcji języka angielskiego.</w:t>
      </w:r>
    </w:p>
    <w:p xmlns:wp14="http://schemas.microsoft.com/office/word/2010/wordml" w:rsidRPr="00F949EF" w:rsidR="003F3CA0" w:rsidP="003F3CA0" w:rsidRDefault="003F3CA0" w14:paraId="7AF1BC33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5.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Wymagania edukacyjne są dostosowane do indywidualnych potrzeb rozwojowych i edukacyjnych oraz możliwości psychofizycznych ucznia (m.in. na podstawie orzeczeń, opinii </w:t>
      </w:r>
      <w:r w:rsidR="00450778">
        <w:rPr>
          <w:rFonts w:ascii="Verdana" w:hAnsi="Verdana"/>
          <w:sz w:val="20"/>
          <w:szCs w:val="20"/>
        </w:rPr>
        <w:t>Poradni Pedagogiczno-Psychologicznej</w:t>
      </w:r>
      <w:r w:rsidRPr="00F949EF">
        <w:rPr>
          <w:rFonts w:ascii="Verdana" w:hAnsi="Verdana"/>
          <w:sz w:val="20"/>
          <w:szCs w:val="20"/>
        </w:rPr>
        <w:t xml:space="preserve"> oraz w wyniku rozpoznania indywidualnych potrzeb przez pracowników placówki).</w:t>
      </w:r>
    </w:p>
    <w:p xmlns:wp14="http://schemas.microsoft.com/office/word/2010/wordml" w:rsidRPr="00F949EF" w:rsidR="003F3CA0" w:rsidP="003F3CA0" w:rsidRDefault="003F3CA0" w14:paraId="05A7F5A2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6.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Niezależnie od przyjętego w szkole systemu oceniania (np. punktowy, ocena opisowa, średnia ważona) ocenę roczną wyraża się </w:t>
      </w:r>
      <w:r w:rsidR="00972A81">
        <w:rPr>
          <w:rFonts w:ascii="Verdana" w:hAnsi="Verdana"/>
          <w:sz w:val="20"/>
          <w:szCs w:val="20"/>
        </w:rPr>
        <w:br/>
      </w:r>
      <w:r w:rsidRPr="00F949EF">
        <w:rPr>
          <w:rFonts w:ascii="Verdana" w:hAnsi="Verdana"/>
          <w:sz w:val="20"/>
          <w:szCs w:val="20"/>
        </w:rPr>
        <w:t>w sześciostopniowej skali: od 1 do 6.</w:t>
      </w:r>
    </w:p>
    <w:p xmlns:wp14="http://schemas.microsoft.com/office/word/2010/wordml" w:rsidRPr="00F949EF" w:rsidR="003F3CA0" w:rsidP="003F3CA0" w:rsidRDefault="003F3CA0" w14:paraId="019F2CA0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7.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Główną funkcją oceniania bieżącego jest monitorowanie pracy ucznia i przekazywanie mu informacji o jego osiągnięciach edukacyjnych pomagających w uczeniu się, poprzez wskazanie, co uczeń robi dobrze, co i jak wymaga poprawy oraz jak powinien dalej się uczyć.</w:t>
      </w:r>
    </w:p>
    <w:p xmlns:wp14="http://schemas.microsoft.com/office/word/2010/wordml" w:rsidRPr="00F949EF" w:rsidR="003F3CA0" w:rsidP="003F3CA0" w:rsidRDefault="003F3CA0" w14:paraId="356EB2CB" wp14:textId="77777777">
      <w:pPr>
        <w:pStyle w:val="redniasiatka2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Ocenianie bieżące ma za zadanie umożliwić:</w:t>
      </w:r>
    </w:p>
    <w:p xmlns:wp14="http://schemas.microsoft.com/office/word/2010/wordml" w:rsidRPr="00F949EF" w:rsidR="003F3CA0" w:rsidP="003F3CA0" w:rsidRDefault="003F3CA0" w14:paraId="2C8DCF7A" wp14:textId="77777777">
      <w:pPr>
        <w:pStyle w:val="redniasiatka2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informowanie ucznia, rodzica i nauczyciela o poziomie osiągnięć edukacyjnych oraz postępach ucznia,</w:t>
      </w:r>
    </w:p>
    <w:p xmlns:wp14="http://schemas.microsoft.com/office/word/2010/wordml" w:rsidRPr="00F949EF" w:rsidR="003F3CA0" w:rsidP="003F3CA0" w:rsidRDefault="003F3CA0" w14:paraId="79541BA2" wp14:textId="77777777">
      <w:pPr>
        <w:pStyle w:val="redniasiatka2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udzielanie uczniowi pomocy w nauce poprzez przekazanie mu informacji o tym, co zrobił dobrze i jak powinien się dalej uczyć;</w:t>
      </w:r>
    </w:p>
    <w:p xmlns:wp14="http://schemas.microsoft.com/office/word/2010/wordml" w:rsidRPr="00F949EF" w:rsidR="003F3CA0" w:rsidP="003F3CA0" w:rsidRDefault="003F3CA0" w14:paraId="50B6B197" wp14:textId="77777777">
      <w:pPr>
        <w:pStyle w:val="redniasiatka2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wskazywanie uczniowi mocnych (uzdolnień) i słabych stron, a przede wszystkim sposobów pracy nad nimi,</w:t>
      </w:r>
    </w:p>
    <w:p xmlns:wp14="http://schemas.microsoft.com/office/word/2010/wordml" w:rsidRPr="00F949EF" w:rsidR="003F3CA0" w:rsidP="003F3CA0" w:rsidRDefault="003F3CA0" w14:paraId="416CFCE3" wp14:textId="77777777">
      <w:pPr>
        <w:pStyle w:val="redniasiatka2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d) planowanie rozwoju ucznia, rozwijania jego uzdolnień, pokonywania ewentualnych trudności,</w:t>
      </w:r>
    </w:p>
    <w:p xmlns:wp14="http://schemas.microsoft.com/office/word/2010/wordml" w:rsidRPr="00F949EF" w:rsidR="003F3CA0" w:rsidP="003F3CA0" w:rsidRDefault="003F3CA0" w14:paraId="0A2A1309" wp14:textId="77777777">
      <w:pPr>
        <w:pStyle w:val="redniasiatka2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e) motywowanie ucznia do dalszych postępów w nauce.</w:t>
      </w:r>
    </w:p>
    <w:p xmlns:wp14="http://schemas.microsoft.com/office/word/2010/wordml" w:rsidRPr="00F949EF" w:rsidR="003F3CA0" w:rsidP="003F3CA0" w:rsidRDefault="003F3CA0" w14:paraId="60664C3F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8.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Ustalenie śródrocznej i rocznej oceny klasyfikacyjnej odbywa się w trybie ustalonym w WO. </w:t>
      </w:r>
    </w:p>
    <w:p xmlns:wp14="http://schemas.microsoft.com/office/word/2010/wordml" w:rsidRPr="00F949EF" w:rsidR="003F3CA0" w:rsidP="003F3CA0" w:rsidRDefault="003F3CA0" w14:paraId="7591B81A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9.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Jeśli wynik klasyfikacji śródrocznej ucznia wskazuje na to, że poziom osiągnięć edukacyjnych ucznia uniemożliwi bądź utrudni mu kontynuowanie nauki w klasie programowo wyższej, </w:t>
      </w:r>
      <w:r w:rsidR="00500402">
        <w:rPr>
          <w:rFonts w:ascii="Verdana" w:hAnsi="Verdana"/>
          <w:sz w:val="20"/>
          <w:szCs w:val="20"/>
        </w:rPr>
        <w:t>edukacja</w:t>
      </w:r>
      <w:r w:rsidRPr="00F949EF">
        <w:rPr>
          <w:rFonts w:ascii="Verdana" w:hAnsi="Verdana"/>
          <w:sz w:val="20"/>
          <w:szCs w:val="20"/>
        </w:rPr>
        <w:t xml:space="preserve"> umożliwia uczniowi uzupełnienie braków w następujący sposób:</w:t>
      </w:r>
    </w:p>
    <w:p xmlns:wp14="http://schemas.microsoft.com/office/word/2010/wordml" w:rsidRPr="00F949EF" w:rsidR="003F3CA0" w:rsidP="003F3CA0" w:rsidRDefault="003F3CA0" w14:paraId="3C9675E0" wp14:textId="77777777">
      <w:pPr>
        <w:pStyle w:val="redniasiatka2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szczegółowe przedstawienie przez nauczyciela przedmiotu braków, pisemne wskazanie treści, które są niezbędne do opanowania przez ucznia,</w:t>
      </w:r>
    </w:p>
    <w:p xmlns:wp14="http://schemas.microsoft.com/office/word/2010/wordml" w:rsidRPr="00F949EF" w:rsidR="003F3CA0" w:rsidP="003F3CA0" w:rsidRDefault="003F3CA0" w14:paraId="0F05074B" wp14:textId="77777777">
      <w:pPr>
        <w:pStyle w:val="redniasiatka2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oferta dodatkowych kart pracy, zadań i ćwiczeń pozwalających na przezwyciężenie trudności,</w:t>
      </w:r>
    </w:p>
    <w:p xmlns:wp14="http://schemas.microsoft.com/office/word/2010/wordml" w:rsidRPr="00F949EF" w:rsidR="003F3CA0" w:rsidP="003F3CA0" w:rsidRDefault="003F3CA0" w14:paraId="5ADB10C2" wp14:textId="77777777">
      <w:pPr>
        <w:pStyle w:val="redniasiatka2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konsultacje indywidualne z nauczycielem przedmiotu.</w:t>
      </w:r>
    </w:p>
    <w:p xmlns:wp14="http://schemas.microsoft.com/office/word/2010/wordml" w:rsidRPr="00F949EF" w:rsidR="003F3CA0" w:rsidP="003F3CA0" w:rsidRDefault="003F3CA0" w14:paraId="23D7D5F1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10.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Wszystkie oceny są dla ucznia i jego rodziców jawne, a sprawdzone i ocenione pisemne prace ucznia są udostępniane na zasadach określonych w WO.</w:t>
      </w:r>
    </w:p>
    <w:p xmlns:wp14="http://schemas.microsoft.com/office/word/2010/wordml" w:rsidRPr="00F949EF" w:rsidR="003F3CA0" w:rsidP="003F3CA0" w:rsidRDefault="003F3CA0" w14:paraId="71166083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11.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Oceny podlegają uzasadnieniu przez nauczyciela (w sposób określony w Statucie szkoły). </w:t>
      </w:r>
    </w:p>
    <w:p xmlns:wp14="http://schemas.microsoft.com/office/word/2010/wordml" w:rsidRPr="00F949EF" w:rsidR="003F3CA0" w:rsidP="003F3CA0" w:rsidRDefault="003F3CA0" w14:paraId="73258EDE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12. </w:t>
      </w:r>
      <w:r w:rsidRPr="00F949EF">
        <w:rPr>
          <w:rFonts w:ascii="Verdana" w:hAnsi="Verdana"/>
          <w:sz w:val="20"/>
          <w:szCs w:val="20"/>
        </w:rPr>
        <w:tab/>
      </w:r>
      <w:r w:rsidR="00500402">
        <w:rPr>
          <w:rFonts w:ascii="Verdana" w:hAnsi="Verdana"/>
          <w:sz w:val="20"/>
          <w:szCs w:val="20"/>
        </w:rPr>
        <w:t>Edukacja</w:t>
      </w:r>
      <w:r w:rsidRPr="00F949EF">
        <w:rPr>
          <w:rFonts w:ascii="Verdana" w:hAnsi="Verdana"/>
          <w:sz w:val="20"/>
          <w:szCs w:val="20"/>
        </w:rPr>
        <w:t xml:space="preserve"> może zdecydować (w Statucie), że oceny bieżące będą ocenami opisowymi.</w:t>
      </w:r>
    </w:p>
    <w:p xmlns:wp14="http://schemas.microsoft.com/office/word/2010/wordml" w:rsidRPr="00F949EF" w:rsidR="003F3CA0" w:rsidP="003F3CA0" w:rsidRDefault="003F3CA0" w14:paraId="07AB4451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13.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Oceny opisowe powinny wskazywać potrzeby rozwojowe i edukacyjne ucznia związane z przezwyciężaniem trudności w nauce oraz rozwijaniem uzdolnień.</w:t>
      </w:r>
    </w:p>
    <w:p xmlns:wp14="http://schemas.microsoft.com/office/word/2010/wordml" w:rsidRPr="00F949EF" w:rsidR="003F3CA0" w:rsidP="003F3CA0" w:rsidRDefault="003F3CA0" w14:paraId="02EB378F" wp14:textId="77777777">
      <w:pPr>
        <w:pStyle w:val="redniasiatka2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3CA0" w:rsidP="003F3CA0" w:rsidRDefault="003F3CA0" w14:paraId="6A05A809" wp14:textId="77777777">
      <w:pPr>
        <w:pStyle w:val="redniasiatka2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3CA0" w:rsidP="003F3CA0" w:rsidRDefault="003F3CA0" w14:paraId="51CDA21A" wp14:textId="77777777">
      <w:pPr>
        <w:pStyle w:val="redniasiatka2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W przypadku przyjęcia zasad oceny opisowej nauczyciel zamiast wystawienia stopnia (ocenianie bieżące) w skali 1–6 powinien uczniowi napisać informację zwrotną o stopniu spełniania wymagań edukacyjnych.</w:t>
      </w:r>
    </w:p>
    <w:p xmlns:wp14="http://schemas.microsoft.com/office/word/2010/wordml" w:rsidRPr="00F949EF" w:rsidR="003F3CA0" w:rsidP="003F3CA0" w:rsidRDefault="003F3CA0" w14:paraId="29D6B04F" wp14:textId="77777777">
      <w:pPr>
        <w:pStyle w:val="redniasiatka2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 </w:t>
      </w:r>
    </w:p>
    <w:p xmlns:wp14="http://schemas.microsoft.com/office/word/2010/wordml" w:rsidRPr="00F949EF" w:rsidR="003F3CA0" w:rsidP="003F3CA0" w:rsidRDefault="003F3CA0" w14:paraId="3BA2F4A8" wp14:textId="77777777">
      <w:pPr>
        <w:pStyle w:val="redniasiatka2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Oceny mogą być podawane w formie przyjętej w ocenianiu kształtującym. Komentarz taki składa się z: </w:t>
      </w:r>
    </w:p>
    <w:p xmlns:wp14="http://schemas.microsoft.com/office/word/2010/wordml" w:rsidRPr="00F949EF" w:rsidR="003F3CA0" w:rsidP="003F3CA0" w:rsidRDefault="003F3CA0" w14:paraId="412379F0" wp14:textId="77777777">
      <w:pPr>
        <w:pStyle w:val="redniasiatka2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wyszczególniamy i doceniamy dobre elementy pracy ucznia,</w:t>
      </w:r>
    </w:p>
    <w:p xmlns:wp14="http://schemas.microsoft.com/office/word/2010/wordml" w:rsidRPr="00F949EF" w:rsidR="003F3CA0" w:rsidP="003F3CA0" w:rsidRDefault="003F3CA0" w14:paraId="69082F7D" wp14:textId="77777777">
      <w:pPr>
        <w:pStyle w:val="redniasiatka2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odnotowujemy to, co wymaga poprawienia lub dodatkowej pracy (ze strony ucznia),</w:t>
      </w:r>
    </w:p>
    <w:p xmlns:wp14="http://schemas.microsoft.com/office/word/2010/wordml" w:rsidRPr="00F949EF" w:rsidR="003F3CA0" w:rsidP="003F3CA0" w:rsidRDefault="003F3CA0" w14:paraId="6FA633FB" wp14:textId="77777777">
      <w:pPr>
        <w:pStyle w:val="redniasiatka2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wskazujemy w jaki sposób uczeń powinien pracę poprawić (ile, które Zeszyt ćwiczeń, na kiedy – możliwie dokładna informacja),</w:t>
      </w:r>
    </w:p>
    <w:p xmlns:wp14="http://schemas.microsoft.com/office/word/2010/wordml" w:rsidRPr="00F949EF" w:rsidR="003F3CA0" w:rsidP="003F3CA0" w:rsidRDefault="003F3CA0" w14:paraId="5A6ED593" wp14:textId="77777777">
      <w:pPr>
        <w:pStyle w:val="redniasiatka2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d) wskazujemy w jakim kierunku uczeń powinien pracować dalej.</w:t>
      </w:r>
    </w:p>
    <w:p xmlns:wp14="http://schemas.microsoft.com/office/word/2010/wordml" w:rsidRPr="00F949EF" w:rsidR="003F3CA0" w:rsidP="003F3CA0" w:rsidRDefault="003F3CA0" w14:paraId="5A39BBE3" wp14:textId="77777777">
      <w:pPr>
        <w:pStyle w:val="redniasiatka2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3CA0" w:rsidP="003F3CA0" w:rsidRDefault="003F3CA0" w14:paraId="41C8F396" wp14:textId="77777777">
      <w:pPr>
        <w:pStyle w:val="redniasiatka2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3CA0" w:rsidP="28DE563F" w:rsidRDefault="003F3CA0" w14:paraId="083F1798" wp14:textId="69DEC1BD">
      <w:pPr>
        <w:pStyle w:val="redniasiatka2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rFonts w:ascii="Verdana" w:hAnsi="Verdana"/>
          <w:sz w:val="20"/>
          <w:szCs w:val="20"/>
        </w:rPr>
      </w:pPr>
      <w:r w:rsidRPr="28DE563F" w:rsidR="003F3CA0">
        <w:rPr>
          <w:rFonts w:ascii="Verdana" w:hAnsi="Verdana"/>
          <w:sz w:val="20"/>
          <w:szCs w:val="20"/>
        </w:rPr>
        <w:t xml:space="preserve">Ocena opisowa ma pomagać uczniowi uczyć się, jest zatem zindywidualizowana i odnosi się do kryteriów oceniania podanych wcześniej uczniom, czyli do kryteriów dobrze wykonanej pracy. Stosując ocenianie opisowe w ocenianiu bieżącym , należy ustalić jak „opisy” zostaną w efekcie przełożone na oceny, bo oceny roczne ustala się w skali 1–6. Proponuję oceniać opisowo w trakcie zdobywania przez uczniów nowych umiejętności, ćwiczeń, pierwszych prób danej formy (np. pisania </w:t>
      </w:r>
      <w:r w:rsidRPr="28DE563F" w:rsidR="104C8A67">
        <w:rPr>
          <w:rFonts w:ascii="Verdana" w:hAnsi="Verdana"/>
          <w:sz w:val="20"/>
          <w:szCs w:val="20"/>
        </w:rPr>
        <w:t>e-maila</w:t>
      </w:r>
      <w:r w:rsidRPr="28DE563F" w:rsidR="003F3CA0">
        <w:rPr>
          <w:rFonts w:ascii="Verdana" w:hAnsi="Verdana"/>
          <w:sz w:val="20"/>
          <w:szCs w:val="20"/>
        </w:rPr>
        <w:t>), bo tu komentarze, wskazówki pomogą uczniom poprawić swoje wyniki, natomiast za testy/sprawdziany/kartkówki stawiać oceny w skali 1–6, stosowanie takiego mieszanego sposobu oceniania spełni dwie funkcje: pomoże uczniowi uczyć się i ułatwi wystawienie nauczycielowi oceny rocznej.</w:t>
      </w:r>
    </w:p>
    <w:p xmlns:wp14="http://schemas.microsoft.com/office/word/2010/wordml" w:rsidRPr="00F949EF" w:rsidR="003F3CA0" w:rsidP="003F3CA0" w:rsidRDefault="003F3CA0" w14:paraId="07AF8114" wp14:textId="77777777">
      <w:pPr>
        <w:pStyle w:val="redniasiatka2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Odradzam natomiast pisanie komentarzy, informacji obok ocen wyrażonych cyfrą. Są nieefektywne.</w:t>
      </w:r>
    </w:p>
    <w:p xmlns:wp14="http://schemas.microsoft.com/office/word/2010/wordml" w:rsidRPr="00F949EF" w:rsidR="003F3CA0" w:rsidP="003F3CA0" w:rsidRDefault="003F3CA0" w14:paraId="72A3D3EC" wp14:textId="77777777">
      <w:pPr>
        <w:pStyle w:val="redniasiatka2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949EF" w:rsidR="003F3CA0" w:rsidP="003F3CA0" w:rsidRDefault="003F3CA0" w14:paraId="0D0B940D" wp14:textId="77777777">
      <w:pPr>
        <w:pStyle w:val="redniasiatka2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="003F3CA0" w:rsidP="003F3CA0" w:rsidRDefault="003F3CA0" w14:paraId="0E27B00A" wp14:textId="77777777">
      <w:pPr>
        <w:pStyle w:val="redniasiatka2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949EF" w:rsidR="003F3CA0" w:rsidP="003F3CA0" w:rsidRDefault="003F3CA0" w14:paraId="4B461B71" wp14:textId="77777777">
      <w:pPr>
        <w:pStyle w:val="redniasiatka2"/>
        <w:rPr>
          <w:rFonts w:ascii="Verdana" w:hAnsi="Verdana"/>
          <w:b/>
          <w:sz w:val="20"/>
          <w:szCs w:val="20"/>
        </w:rPr>
      </w:pPr>
      <w:r w:rsidRPr="00F949EF">
        <w:rPr>
          <w:rFonts w:ascii="Verdana" w:hAnsi="Verdana"/>
          <w:b/>
          <w:sz w:val="20"/>
          <w:szCs w:val="20"/>
        </w:rPr>
        <w:t>II.</w:t>
      </w:r>
      <w:r w:rsidRPr="00F949EF">
        <w:rPr>
          <w:rFonts w:ascii="Verdana" w:hAnsi="Verdana"/>
          <w:b/>
          <w:sz w:val="20"/>
          <w:szCs w:val="20"/>
        </w:rPr>
        <w:tab/>
      </w:r>
      <w:r w:rsidRPr="00F949EF">
        <w:rPr>
          <w:rFonts w:ascii="Verdana" w:hAnsi="Verdana"/>
          <w:b/>
          <w:sz w:val="20"/>
          <w:szCs w:val="20"/>
        </w:rPr>
        <w:t>Sposoby sprawdzania osiągnięć edukacyjnych</w:t>
      </w:r>
    </w:p>
    <w:p xmlns:wp14="http://schemas.microsoft.com/office/word/2010/wordml" w:rsidRPr="00F949EF" w:rsidR="003F3CA0" w:rsidP="003F3CA0" w:rsidRDefault="003F3CA0" w14:paraId="60061E4C" wp14:textId="77777777">
      <w:pPr>
        <w:pStyle w:val="redniasiatka2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949EF" w:rsidR="003F3CA0" w:rsidP="003F3CA0" w:rsidRDefault="003F3CA0" w14:paraId="0A84591B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Nauczyciel sprawdza osiągnięcia edukacyjne ucznia możliwie często. Im większa liczba ocen cząstkowych, tym mniejszy błąd pomiaru, którym są obarczone powszechnie stosowane testy nauczycielskie.</w:t>
      </w:r>
    </w:p>
    <w:p xmlns:wp14="http://schemas.microsoft.com/office/word/2010/wordml" w:rsidRPr="00F949EF" w:rsidR="003F3CA0" w:rsidP="003F3CA0" w:rsidRDefault="003F3CA0" w14:paraId="08A9B63E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70793CA9" w:rsidR="003F3CA0">
        <w:rPr>
          <w:rFonts w:ascii="Verdana" w:hAnsi="Verdana"/>
          <w:sz w:val="20"/>
          <w:szCs w:val="20"/>
        </w:rPr>
        <w:t>2.</w:t>
      </w:r>
      <w:r>
        <w:tab/>
      </w:r>
      <w:r w:rsidRPr="70793CA9" w:rsidR="003F3CA0">
        <w:rPr>
          <w:rFonts w:ascii="Verdana" w:hAnsi="Verdana"/>
          <w:sz w:val="20"/>
          <w:szCs w:val="20"/>
        </w:rPr>
        <w:t>Do sprawdzania wiedzy, umiejętności i postępów edukacyjnych ucznia stosuje się takie narzędzia jak: obserwacja ucznia w trakcie zajęć edukacyjnych – udział ucznia w zajęciach, udział w ćwiczeniach, testy, sprawdziany, prace pisemne, kartkówki, wypowiedzi ustne</w:t>
      </w:r>
      <w:del w:author="Ewa Czarnowska" w:date="2024-08-28T22:15:41.125Z" w:id="578429438">
        <w:r w:rsidRPr="70793CA9" w:rsidDel="003F3CA0">
          <w:rPr>
            <w:rFonts w:ascii="Verdana" w:hAnsi="Verdana"/>
            <w:sz w:val="20"/>
            <w:szCs w:val="20"/>
          </w:rPr>
          <w:delText>, prace domowe</w:delText>
        </w:r>
      </w:del>
      <w:r w:rsidRPr="70793CA9" w:rsidR="003F3CA0">
        <w:rPr>
          <w:rFonts w:ascii="Verdana" w:hAnsi="Verdana"/>
          <w:sz w:val="20"/>
          <w:szCs w:val="20"/>
        </w:rPr>
        <w:t xml:space="preserve">. </w:t>
      </w:r>
    </w:p>
    <w:p xmlns:wp14="http://schemas.microsoft.com/office/word/2010/wordml" w:rsidRPr="00F949EF" w:rsidR="003F3CA0" w:rsidP="003F3CA0" w:rsidRDefault="003F3CA0" w14:paraId="7255DE52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3.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Uzyskane oceny są jawne, podlegają uzasadnieniu, a ocenione prace pisemne wglądowi.</w:t>
      </w:r>
    </w:p>
    <w:p xmlns:wp14="http://schemas.microsoft.com/office/word/2010/wordml" w:rsidRPr="00F949EF" w:rsidR="003F3CA0" w:rsidP="003F3CA0" w:rsidRDefault="003F3CA0" w14:paraId="73098EFE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4.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Każdą oceną można poprawić w trybie określonym w WO.</w:t>
      </w:r>
    </w:p>
    <w:p xmlns:wp14="http://schemas.microsoft.com/office/word/2010/wordml" w:rsidRPr="00F949EF" w:rsidR="003F3CA0" w:rsidP="003F3CA0" w:rsidRDefault="003F3CA0" w14:paraId="3AADB403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5.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Sprawdziany i ich zakres są zapowiadane z co najmniej dwutygodniowym wyprzedzeniem, kartkówki z bieżącego materiału nie podlegają tej zasadzie.</w:t>
      </w:r>
    </w:p>
    <w:p xmlns:wp14="http://schemas.microsoft.com/office/word/2010/wordml" w:rsidRPr="00F949EF" w:rsidR="003F3CA0" w:rsidP="003F3CA0" w:rsidRDefault="003F3CA0" w14:paraId="042B36BE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6.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Sprawdziany, kartkówki i prace pisemne zapowiadane przez nauczyciela są obowiązkowe.</w:t>
      </w:r>
    </w:p>
    <w:p xmlns:wp14="http://schemas.microsoft.com/office/word/2010/wordml" w:rsidRPr="00F949EF" w:rsidR="003F3CA0" w:rsidP="70793CA9" w:rsidRDefault="003F3CA0" w14:paraId="07E1B140" wp14:textId="36A6E0B4">
      <w:pPr>
        <w:pStyle w:val="redniasiatka2"/>
        <w:suppressLineNumbers w:val="0"/>
        <w:bidi w:val="0"/>
        <w:spacing w:before="0" w:beforeAutospacing="off" w:after="0" w:afterAutospacing="off" w:line="259" w:lineRule="auto"/>
        <w:ind w:left="709" w:right="0" w:hanging="709"/>
        <w:jc w:val="left"/>
        <w:rPr>
          <w:ins w:author="Ewa Czarnowska" w:date="2024-08-28T22:16:29.561Z" w16du:dateUtc="2024-08-28T22:16:29.561Z" w:id="145905175"/>
          <w:rFonts w:ascii="Verdana" w:hAnsi="Verdana"/>
          <w:noProof w:val="0"/>
          <w:sz w:val="20"/>
          <w:szCs w:val="20"/>
          <w:lang w:val="pl-PL"/>
          <w:rPrChange w:author="Ewa Czarnowska" w:date="2024-08-28T22:17:00.787Z" w:id="1591957116">
            <w:rPr>
              <w:ins w:author="Ewa Czarnowska" w:date="2024-08-28T22:16:29.561Z" w16du:dateUtc="2024-08-28T22:16:29.561Z" w:id="1702221795"/>
              <w:rFonts w:ascii="Calibri" w:hAnsi="Calibri" w:eastAsia="Calibri" w:cs="Calibri"/>
              <w:noProof w:val="0"/>
              <w:color w:val="242424"/>
              <w:sz w:val="22"/>
              <w:szCs w:val="22"/>
              <w:lang w:val="pl-PL"/>
            </w:rPr>
          </w:rPrChange>
        </w:rPr>
        <w:pPrChange w:author="Ewa Czarnowska" w:date="2024-08-28T22:17:00.783Z">
          <w:pPr>
            <w:pStyle w:val="redniasiatka2"/>
            <w:ind w:left="709" w:hanging="709"/>
          </w:pPr>
        </w:pPrChange>
      </w:pPr>
      <w:r w:rsidRPr="70793CA9" w:rsidR="003F3CA0">
        <w:rPr>
          <w:rFonts w:ascii="Verdana" w:hAnsi="Verdana"/>
          <w:sz w:val="20"/>
          <w:szCs w:val="20"/>
        </w:rPr>
        <w:t>7.</w:t>
      </w:r>
      <w:r>
        <w:tab/>
      </w:r>
      <w:del w:author="Ewa Czarnowska" w:date="2024-08-28T22:16:29.504Z" w:id="761310249">
        <w:r w:rsidRPr="70793CA9" w:rsidDel="003F3CA0">
          <w:rPr>
            <w:rFonts w:ascii="Verdana" w:hAnsi="Verdana"/>
            <w:sz w:val="20"/>
            <w:szCs w:val="20"/>
          </w:rPr>
          <w:delText xml:space="preserve">O terminach i zakresie prac </w:delText>
        </w:r>
        <w:r w:rsidRPr="70793CA9" w:rsidDel="003F3CA0">
          <w:rPr>
            <w:rFonts w:ascii="Verdana" w:hAnsi="Verdana"/>
            <w:sz w:val="20"/>
            <w:szCs w:val="20"/>
          </w:rPr>
          <w:delText>dom</w:delText>
        </w:r>
        <w:r w:rsidRPr="70793CA9" w:rsidDel="003F3CA0">
          <w:rPr>
            <w:rFonts w:ascii="Verdana" w:hAnsi="Verdana"/>
            <w:sz w:val="20"/>
            <w:szCs w:val="20"/>
          </w:rPr>
          <w:delText>owych nauczyciel informuje na bieżąco</w:delText>
        </w:r>
      </w:del>
      <w:ins w:author="Ewa Czarnowska" w:date="2024-08-28T22:16:29.561Z" w:id="1635015011">
        <w:r w:rsidRPr="70793CA9" w:rsidR="7BD9FD3B">
          <w:rPr>
            <w:rFonts w:ascii="Calibri" w:hAnsi="Calibri" w:eastAsia="Calibri" w:cs="Calibri"/>
            <w:b w:val="1"/>
            <w:bCs w:val="1"/>
            <w:noProof w:val="0"/>
            <w:color w:val="242424"/>
            <w:sz w:val="22"/>
            <w:szCs w:val="22"/>
            <w:lang w:val="pl-PL"/>
          </w:rPr>
          <w:t xml:space="preserve"> </w:t>
        </w:r>
        <w:r w:rsidRPr="70793CA9" w:rsidR="7BD9FD3B">
          <w:rPr>
            <w:rFonts w:ascii="Verdana" w:hAnsi="Verdana" w:eastAsia="Times New Roman" w:cs="Times New Roman"/>
            <w:noProof w:val="0"/>
            <w:color w:val="auto"/>
            <w:sz w:val="20"/>
            <w:szCs w:val="20"/>
            <w:lang w:val="pl-PL" w:eastAsia="pl-PL" w:bidi="ar-SA"/>
            <w:rPrChange w:author="Ewa Czarnowska" w:date="2024-08-28T22:17:00.778Z" w:id="1583648431">
              <w:rPr>
                <w:rFonts w:ascii="Calibri" w:hAnsi="Calibri" w:eastAsia="Calibri" w:cs="Calibri"/>
                <w:b w:val="1"/>
                <w:bCs w:val="1"/>
                <w:noProof w:val="0"/>
                <w:color w:val="242424"/>
                <w:sz w:val="22"/>
                <w:szCs w:val="22"/>
                <w:lang w:val="pl-PL"/>
              </w:rPr>
            </w:rPrChange>
          </w:rPr>
          <w:t xml:space="preserve">Praca </w:t>
        </w:r>
        <w:r w:rsidRPr="70793CA9" w:rsidR="7BD9FD3B">
          <w:rPr>
            <w:rFonts w:ascii="Verdana" w:hAnsi="Verdana" w:eastAsia="Times New Roman" w:cs="Times New Roman"/>
            <w:noProof w:val="0"/>
            <w:color w:val="auto"/>
            <w:sz w:val="20"/>
            <w:szCs w:val="20"/>
            <w:lang w:val="pl-PL" w:eastAsia="pl-PL" w:bidi="ar-SA"/>
            <w:rPrChange w:author="Ewa Czarnowska" w:date="2024-08-28T22:17:00.779Z" w:id="667305697">
              <w:rPr>
                <w:rFonts w:ascii="Calibri" w:hAnsi="Calibri" w:eastAsia="Calibri" w:cs="Calibri"/>
                <w:b w:val="1"/>
                <w:bCs w:val="1"/>
                <w:noProof w:val="0"/>
                <w:color w:val="242424"/>
                <w:sz w:val="22"/>
                <w:szCs w:val="22"/>
                <w:lang w:val="pl-PL"/>
              </w:rPr>
            </w:rPrChange>
          </w:rPr>
          <w:t>dom</w:t>
        </w:r>
        <w:r w:rsidRPr="70793CA9" w:rsidR="7BD9FD3B">
          <w:rPr>
            <w:rFonts w:ascii="Verdana" w:hAnsi="Verdana" w:eastAsia="Times New Roman" w:cs="Times New Roman"/>
            <w:noProof w:val="0"/>
            <w:color w:val="auto"/>
            <w:sz w:val="20"/>
            <w:szCs w:val="20"/>
            <w:lang w:val="pl-PL" w:eastAsia="pl-PL" w:bidi="ar-SA"/>
            <w:rPrChange w:author="Ewa Czarnowska" w:date="2024-08-28T22:17:00.779Z" w:id="1109649810">
              <w:rPr>
                <w:rFonts w:ascii="Calibri" w:hAnsi="Calibri" w:eastAsia="Calibri" w:cs="Calibri"/>
                <w:b w:val="1"/>
                <w:bCs w:val="1"/>
                <w:noProof w:val="0"/>
                <w:color w:val="242424"/>
                <w:sz w:val="22"/>
                <w:szCs w:val="22"/>
                <w:lang w:val="pl-PL"/>
              </w:rPr>
            </w:rPrChange>
          </w:rPr>
          <w:t xml:space="preserve">owa dla ochotników, którym nauczyciel jest zobowiązany każdą taką pracę sprawdzić, lecz nie może za nią dawać oceny - </w:t>
        </w:r>
        <w:r w:rsidRPr="70793CA9" w:rsidR="7BD9FD3B">
          <w:rPr>
            <w:rFonts w:ascii="Verdana" w:hAnsi="Verdana"/>
            <w:noProof w:val="0"/>
            <w:sz w:val="20"/>
            <w:szCs w:val="20"/>
            <w:lang w:val="pl-PL"/>
            <w:rPrChange w:author="Ewa Czarnowska" w:date="2024-08-28T22:17:00.787Z" w:id="1495143060">
              <w:rPr>
                <w:rFonts w:ascii="Calibri" w:hAnsi="Calibri" w:eastAsia="Calibri" w:cs="Calibri"/>
                <w:noProof w:val="0"/>
                <w:color w:val="242424"/>
                <w:sz w:val="22"/>
                <w:szCs w:val="22"/>
                <w:lang w:val="pl-PL"/>
              </w:rPr>
            </w:rPrChange>
          </w:rPr>
          <w:t>jest to element oceniania kształtującego zgodny z obowiązującym wciąż przepisem z Rozporządzenia w sprawie oceniania, klasyfikowania i promowania uczniów i słuchaczy w szkołach publicznych (§ 12. Ocenianie bieżące z zajęć edukacyjnych ma na celu monitorowanie pracy ucznia oraz przekazywanie uczniowi informacji o jego osiągnięciach edukacyjnych pomagających w uczeniu się, poprzez wskazanie, co uczeń robi dobrze, co i jak wymaga poprawy oraz jak powinien dalej się uczyć.)</w:t>
        </w:r>
      </w:ins>
    </w:p>
    <w:p xmlns:wp14="http://schemas.microsoft.com/office/word/2010/wordml" w:rsidRPr="00F949EF" w:rsidR="003F3CA0" w:rsidP="003F3CA0" w:rsidRDefault="003F3CA0" w14:paraId="10D20790" wp14:textId="75811B44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del w:author="Ewa Czarnowska" w:date="2024-08-28T22:17:10.684Z" w:id="2039175950">
        <w:r w:rsidRPr="70793CA9" w:rsidDel="003F3CA0">
          <w:rPr>
            <w:rFonts w:ascii="Verdana" w:hAnsi="Verdana"/>
            <w:sz w:val="20"/>
            <w:szCs w:val="20"/>
          </w:rPr>
          <w:delText>.</w:delText>
        </w:r>
      </w:del>
    </w:p>
    <w:p xmlns:wp14="http://schemas.microsoft.com/office/word/2010/wordml" w:rsidRPr="00F949EF" w:rsidR="003F3CA0" w:rsidP="003F3CA0" w:rsidRDefault="003F3CA0" w14:paraId="5A191EEC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8.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Uczeń ma prawo zgłosić nieprzygotowanie do zajęć dwa razy w semestrze i brak zadania pisemnego jeden raz w semestrze.</w:t>
      </w:r>
    </w:p>
    <w:p xmlns:wp14="http://schemas.microsoft.com/office/word/2010/wordml" w:rsidRPr="00F949EF" w:rsidR="003F3CA0" w:rsidP="003F3CA0" w:rsidRDefault="003F3CA0" w14:paraId="1631C184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9.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xmlns:wp14="http://schemas.microsoft.com/office/word/2010/wordml" w:rsidRPr="00F949EF" w:rsidR="003F3CA0" w:rsidP="003F3CA0" w:rsidRDefault="003F3CA0" w14:paraId="58CB8CDD" wp14:textId="77777777">
      <w:pPr>
        <w:pStyle w:val="redniasiatka2"/>
        <w:ind w:left="709" w:hanging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10.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Ocena roczna zostaje ustalona zgodnie z WO.</w:t>
      </w:r>
    </w:p>
    <w:p xmlns:wp14="http://schemas.microsoft.com/office/word/2010/wordml" w:rsidRPr="00F949EF" w:rsidR="003F3CA0" w:rsidP="003F3CA0" w:rsidRDefault="003F3CA0" w14:paraId="44EAFD9C" wp14:textId="77777777">
      <w:pPr>
        <w:pStyle w:val="redniasiatka2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3CA0" w:rsidP="003F3CA0" w:rsidRDefault="003F3CA0" w14:paraId="4B94D5A5" wp14:textId="77777777">
      <w:pPr>
        <w:pStyle w:val="redniasiatka2"/>
        <w:rPr>
          <w:rFonts w:ascii="Verdana" w:hAnsi="Verdana"/>
          <w:sz w:val="20"/>
          <w:szCs w:val="20"/>
        </w:rPr>
      </w:pPr>
    </w:p>
    <w:p xmlns:wp14="http://schemas.microsoft.com/office/word/2010/wordml" w:rsidRPr="003F3CA0" w:rsidR="00BD3506" w:rsidP="003F3CA0" w:rsidRDefault="003F3CA0" w14:paraId="4C337133" wp14:textId="77777777">
      <w:pPr>
        <w:pStyle w:val="redniasiatka2"/>
        <w:rPr>
          <w:rFonts w:ascii="Verdana" w:hAnsi="Verdana"/>
          <w:b/>
          <w:sz w:val="16"/>
          <w:szCs w:val="16"/>
        </w:rPr>
      </w:pPr>
      <w:r w:rsidRPr="003F3CA0">
        <w:rPr>
          <w:rFonts w:ascii="Verdana" w:hAnsi="Verdana"/>
          <w:b/>
          <w:sz w:val="20"/>
          <w:szCs w:val="20"/>
        </w:rPr>
        <w:t>III. Wymagania edukacyjne niezbędne do uzyskania poszczególnych ocen</w:t>
      </w:r>
    </w:p>
    <w:p xmlns:wp14="http://schemas.microsoft.com/office/word/2010/wordml" w:rsidRPr="00E9601D" w:rsidR="00BD3506" w:rsidP="00BD3506" w:rsidRDefault="00BD3506" w14:paraId="3DEEC669" wp14:textId="77777777">
      <w:pPr>
        <w:pStyle w:val="Domynie"/>
        <w:rPr>
          <w:rFonts w:ascii="Verdana" w:hAnsi="Verdana" w:cs="Times New Roman"/>
          <w:bCs w:val="0"/>
          <w:szCs w:val="24"/>
        </w:rPr>
      </w:pPr>
    </w:p>
    <w:p xmlns:wp14="http://schemas.microsoft.com/office/word/2010/wordml" w:rsidRPr="00FE6BE7" w:rsidR="00B73C80" w:rsidP="00505609" w:rsidRDefault="00B73C80" w14:paraId="3656B9AB" wp14:textId="77777777">
      <w:pPr>
        <w:rPr>
          <w:rFonts w:ascii="Verdana" w:hAnsi="Verdana"/>
          <w:sz w:val="16"/>
          <w:szCs w:val="16"/>
        </w:rPr>
      </w:pPr>
    </w:p>
    <w:p xmlns:wp14="http://schemas.microsoft.com/office/word/2010/wordml" w:rsidRPr="00FE6BE7" w:rsidR="00B73C80" w:rsidP="00505609" w:rsidRDefault="00B73C80" w14:paraId="45FB0818" wp14:textId="77777777">
      <w:pPr>
        <w:suppressAutoHyphens w:val="0"/>
        <w:snapToGrid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sz w:val="16"/>
          <w:szCs w:val="16"/>
        </w:rPr>
        <w:br w:type="page"/>
      </w:r>
    </w:p>
    <w:p xmlns:wp14="http://schemas.microsoft.com/office/word/2010/wordml" w:rsidR="003F3CA0" w:rsidP="003F3CA0" w:rsidRDefault="003F3CA0" w14:paraId="665951D3" wp14:textId="77777777">
      <w:pPr>
        <w:jc w:val="center"/>
        <w:rPr>
          <w:rFonts w:ascii="Verdana" w:hAnsi="Verdana"/>
          <w:sz w:val="24"/>
          <w:szCs w:val="24"/>
        </w:rPr>
      </w:pPr>
      <w:r w:rsidRPr="00A86E95">
        <w:rPr>
          <w:rFonts w:ascii="Verdana" w:hAnsi="Verdana"/>
          <w:sz w:val="24"/>
          <w:szCs w:val="24"/>
        </w:rPr>
        <w:t>Kryteria oceniania ogólne</w:t>
      </w:r>
      <w:r w:rsidR="006E72D3">
        <w:rPr>
          <w:rFonts w:ascii="Verdana" w:hAnsi="Verdana"/>
          <w:sz w:val="24"/>
          <w:szCs w:val="24"/>
        </w:rPr>
        <w:t>: Repetytorium dla szkoły podstawowej. Część 1</w:t>
      </w:r>
    </w:p>
    <w:p xmlns:wp14="http://schemas.microsoft.com/office/word/2010/wordml" w:rsidRPr="00FE6BE7" w:rsidR="002B5FA3" w:rsidP="003F3CA0" w:rsidRDefault="002B5FA3" w14:paraId="049F31CB" wp14:textId="77777777">
      <w:pPr>
        <w:rPr>
          <w:rFonts w:ascii="Verdana" w:hAnsi="Verdana"/>
          <w:sz w:val="16"/>
          <w:szCs w:val="16"/>
        </w:rPr>
      </w:pPr>
    </w:p>
    <w:p xmlns:wp14="http://schemas.microsoft.com/office/word/2010/wordml" w:rsidRPr="00FE6BE7" w:rsidR="00B52FB1" w:rsidP="00505609" w:rsidRDefault="00B52FB1" w14:paraId="53128261" wp14:textId="77777777">
      <w:pPr>
        <w:jc w:val="center"/>
        <w:rPr>
          <w:rFonts w:ascii="Verdana" w:hAnsi="Verdana"/>
          <w:sz w:val="16"/>
          <w:szCs w:val="16"/>
        </w:rPr>
      </w:pPr>
    </w:p>
    <w:tbl>
      <w:tblPr>
        <w:tblW w:w="147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877"/>
        <w:gridCol w:w="1903"/>
        <w:gridCol w:w="2184"/>
        <w:gridCol w:w="2428"/>
        <w:gridCol w:w="2184"/>
        <w:gridCol w:w="2184"/>
        <w:gridCol w:w="2000"/>
      </w:tblGrid>
      <w:tr xmlns:wp14="http://schemas.microsoft.com/office/word/2010/wordml" w:rsidRPr="00E65F84" w:rsidR="00B52FB1" w:rsidTr="70793CA9" w14:paraId="422BB159" wp14:textId="77777777">
        <w:tc>
          <w:tcPr>
            <w:tcW w:w="1877" w:type="dxa"/>
            <w:vMerge w:val="restart"/>
            <w:shd w:val="clear" w:color="auto" w:fill="99CCFF"/>
            <w:tcMar/>
          </w:tcPr>
          <w:p w:rsidRPr="00E65F84" w:rsidR="00B52FB1" w:rsidP="00505609" w:rsidRDefault="00B52FB1" w14:paraId="62486C05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515" w:type="dxa"/>
            <w:gridSpan w:val="3"/>
            <w:shd w:val="clear" w:color="auto" w:fill="99CCFF"/>
            <w:tcMar/>
          </w:tcPr>
          <w:p w:rsidRPr="00E65F84" w:rsidR="00B52FB1" w:rsidP="00E65F84" w:rsidRDefault="00B52FB1" w14:paraId="3762685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POZIOM PODSTAWOWY</w:t>
            </w:r>
          </w:p>
        </w:tc>
        <w:tc>
          <w:tcPr>
            <w:tcW w:w="6368" w:type="dxa"/>
            <w:gridSpan w:val="3"/>
            <w:shd w:val="clear" w:color="auto" w:fill="99CCFF"/>
            <w:tcMar/>
          </w:tcPr>
          <w:p w:rsidRPr="00E65F84" w:rsidR="00B52FB1" w:rsidP="00E65F84" w:rsidRDefault="00B52FB1" w14:paraId="675583F7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POZIOM PONADPODSTAWOWY</w:t>
            </w:r>
          </w:p>
        </w:tc>
      </w:tr>
      <w:tr xmlns:wp14="http://schemas.microsoft.com/office/word/2010/wordml" w:rsidRPr="00E65F84" w:rsidR="00B52FB1" w:rsidTr="70793CA9" w14:paraId="3B7F2B23" wp14:textId="77777777">
        <w:tc>
          <w:tcPr>
            <w:tcW w:w="0" w:type="auto"/>
            <w:vMerge/>
            <w:tcMar/>
          </w:tcPr>
          <w:p w:rsidRPr="00E65F84" w:rsidR="00B52FB1" w:rsidP="00505609" w:rsidRDefault="00B52FB1" w14:paraId="4101652C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03" w:type="dxa"/>
            <w:shd w:val="clear" w:color="auto" w:fill="99CCFF"/>
            <w:tcMar/>
          </w:tcPr>
          <w:p w:rsidRPr="00E65F84" w:rsidR="00B52FB1" w:rsidP="00E65F84" w:rsidRDefault="00B52FB1" w14:paraId="0ABA669D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7AD6376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NIEDOSTATECZNA</w:t>
            </w:r>
          </w:p>
        </w:tc>
        <w:tc>
          <w:tcPr>
            <w:tcW w:w="2184" w:type="dxa"/>
            <w:shd w:val="clear" w:color="auto" w:fill="99CCFF"/>
            <w:tcMar/>
          </w:tcPr>
          <w:p w:rsidRPr="00E65F84" w:rsidR="00B52FB1" w:rsidP="00E65F84" w:rsidRDefault="00B52FB1" w14:paraId="7523D5D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633E873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DOPUSZCZAJĄCA</w:t>
            </w:r>
          </w:p>
        </w:tc>
        <w:tc>
          <w:tcPr>
            <w:tcW w:w="2428" w:type="dxa"/>
            <w:shd w:val="clear" w:color="auto" w:fill="99CCFF"/>
            <w:tcMar/>
          </w:tcPr>
          <w:p w:rsidRPr="00E65F84" w:rsidR="00B52FB1" w:rsidP="00E65F84" w:rsidRDefault="00B52FB1" w14:paraId="09AF3E7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475CDE7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DOSTATECZNA</w:t>
            </w:r>
          </w:p>
        </w:tc>
        <w:tc>
          <w:tcPr>
            <w:tcW w:w="2184" w:type="dxa"/>
            <w:shd w:val="clear" w:color="auto" w:fill="99CCFF"/>
            <w:tcMar/>
          </w:tcPr>
          <w:p w:rsidRPr="00E65F84" w:rsidR="00B52FB1" w:rsidP="00E65F84" w:rsidRDefault="00B52FB1" w14:paraId="3A8C478E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2FDA07F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DOBRA</w:t>
            </w:r>
          </w:p>
        </w:tc>
        <w:tc>
          <w:tcPr>
            <w:tcW w:w="2184" w:type="dxa"/>
            <w:shd w:val="clear" w:color="auto" w:fill="99CCFF"/>
            <w:tcMar/>
          </w:tcPr>
          <w:p w:rsidRPr="00E65F84" w:rsidR="00B52FB1" w:rsidP="00E65F84" w:rsidRDefault="00B52FB1" w14:paraId="7712C86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3EB6FBE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BARDZO DOBRA</w:t>
            </w:r>
          </w:p>
        </w:tc>
        <w:tc>
          <w:tcPr>
            <w:tcW w:w="2000" w:type="dxa"/>
            <w:shd w:val="clear" w:color="auto" w:fill="99CCFF"/>
            <w:tcMar/>
          </w:tcPr>
          <w:p w:rsidRPr="00E65F84" w:rsidR="00B52FB1" w:rsidP="00E65F84" w:rsidRDefault="00B52FB1" w14:paraId="356C7A9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OCENA</w:t>
            </w:r>
          </w:p>
          <w:p w:rsidRPr="00E65F84" w:rsidR="00B52FB1" w:rsidP="00E65F84" w:rsidRDefault="00B52FB1" w14:paraId="6DE150F3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CELUJĄCA</w:t>
            </w:r>
          </w:p>
        </w:tc>
      </w:tr>
      <w:tr xmlns:wp14="http://schemas.microsoft.com/office/word/2010/wordml" w:rsidRPr="00E65F84" w:rsidR="00EE5AF6" w:rsidTr="70793CA9" w14:paraId="0398D271" wp14:textId="77777777">
        <w:tc>
          <w:tcPr>
            <w:tcW w:w="1877" w:type="dxa"/>
            <w:tcMar/>
          </w:tcPr>
          <w:p w:rsidRPr="00E65F84" w:rsidR="00EE5AF6" w:rsidP="00505609" w:rsidRDefault="00EE5AF6" w14:paraId="16EBACF5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Znajomość środków językowych</w:t>
            </w:r>
          </w:p>
        </w:tc>
        <w:tc>
          <w:tcPr>
            <w:tcW w:w="1903" w:type="dxa"/>
            <w:tcMar/>
          </w:tcPr>
          <w:p w:rsidRPr="00E65F84" w:rsidR="00EE5AF6" w:rsidP="00505609" w:rsidRDefault="00EE5AF6" w14:paraId="5E823F06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Mar/>
          </w:tcPr>
          <w:p w:rsidR="0005516E" w:rsidP="0005516E" w:rsidRDefault="0005516E" w14:paraId="399E41E2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05B604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niewiele podstawowych słów i wyrażeń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liczne błędy w ich zapisie i wymowie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część wprowadzonych struktur gramatycznych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,</w:t>
            </w:r>
          </w:p>
          <w:p w:rsidRPr="00E65F84" w:rsidR="00EE5AF6" w:rsidP="00505609" w:rsidRDefault="00EE5AF6" w14:paraId="177ABF35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liczne błędy leksykalno-gramatyczne we wszystkich typach zadań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  <w:tcMar/>
          </w:tcPr>
          <w:p w:rsidR="0005516E" w:rsidP="0005516E" w:rsidRDefault="0005516E" w14:paraId="655669E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D236D8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część wprowadzonych słów i wyrażeń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sporo błędów w ich zapisie i wymowie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większość wprowadzonych struktur gramatycznych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sporo błędów leksykalno-gramatycznych w trudniejszych zadaniach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05516E" w:rsidP="0005516E" w:rsidRDefault="0005516E" w14:paraId="79D2B0C1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E2C4A8D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większość wprowadzonych słów i wyrażeń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poprawnie je zapisuje i wymawia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wszystkie wprowadzone struktury gramatyczne</w:t>
            </w:r>
          </w:p>
          <w:p w:rsidRPr="00E65F84" w:rsidR="00EE5AF6" w:rsidP="00505609" w:rsidRDefault="00EE5AF6" w14:paraId="69952CB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nieliczne błędy leksykalno-gramatyczne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05516E" w:rsidP="0005516E" w:rsidRDefault="0005516E" w14:paraId="38D72C0D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0B1A31CB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wszystkie wprowadzone słowa i wyrażenia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je zapisuje i wymawia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zna wszystkie wprowadzone struktury gramatyczne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</w:p>
          <w:p w:rsidRPr="00E65F84" w:rsidR="00EE5AF6" w:rsidP="00505609" w:rsidRDefault="00EE5AF6" w14:paraId="35E516D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sporadyczne błędy leksykalno-gramatyczne, które zwykle potrafi samodzielnie poprawić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000" w:type="dxa"/>
            <w:vMerge w:val="restart"/>
            <w:tcMar/>
          </w:tcPr>
          <w:p w:rsidRPr="00E65F84" w:rsidR="00EE5AF6" w:rsidP="00E65F84" w:rsidRDefault="00EE5AF6" w14:paraId="4B99056E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1299C43A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4DDBEF00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3461D779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3CF2D8B6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0FB78278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1FC39945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0562CB0E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E65F84" w:rsidR="00EE5AF6" w:rsidP="00E65F84" w:rsidRDefault="00EE5AF6" w14:paraId="34CE0A41" wp14:textId="77777777">
            <w:pPr>
              <w:suppressLineNumbers/>
              <w:jc w:val="center"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73407E72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  <w:r w:rsidRPr="007B0795">
              <w:rPr>
                <w:rFonts w:ascii="Verdana" w:hAnsi="Verdana"/>
                <w:b w:val="0"/>
                <w:iCs/>
                <w:sz w:val="16"/>
                <w:szCs w:val="16"/>
              </w:rPr>
              <w:t>Ocenę celującą otrzymuje uczeń, który w wysokim stopniu opanował wiedzę i umiejętności określone programem nauczania.*</w:t>
            </w:r>
          </w:p>
          <w:p w:rsidRPr="007B0795" w:rsidR="003F3CA0" w:rsidP="003F3CA0" w:rsidRDefault="003F3CA0" w14:paraId="62EBF3C5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6D98A12B" wp14:textId="77777777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:rsidRPr="007B0795" w:rsidR="003F3CA0" w:rsidP="003F3CA0" w:rsidRDefault="003F3CA0" w14:paraId="2946DB82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5997CC1D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110FFD37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6B699379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7B0795" w:rsidR="003F3CA0" w:rsidP="003F3CA0" w:rsidRDefault="003F3CA0" w14:paraId="3FE9F23F" wp14:textId="77777777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Pr="000E5376" w:rsidR="003F3CA0" w:rsidP="003F3CA0" w:rsidRDefault="003F3CA0" w14:paraId="711B0D0C" wp14:textId="77777777">
            <w:pPr>
              <w:suppressLineNumbers/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* W świetle obowiązujących przepisów ocena ucznia ma wynikać ze stopnia przyswojenia przez niego treści wynikających z podstawy programowej.</w:t>
            </w:r>
          </w:p>
          <w:p w:rsidRPr="000E5376" w:rsidR="003F3CA0" w:rsidP="003F3CA0" w:rsidRDefault="003F3CA0" w14:paraId="36A804F2" wp14:textId="77777777">
            <w:pPr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Ustalenie wymagań na ocenę celującą należy do nauczyciela, ale muszą one być zgodne z prawem. Jeżeli uczeń wykazuje zainteresowanie poszerzaniem wiedzy,</w:t>
            </w:r>
            <w:r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 </w:t>
            </w: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można go za to nagrodzić dodatkowo, ale wiedza wykraczająca poza program nie może być elementem koniecznym do uzyskania oceny celującej – art. 44b ust. 3 Ustawy z dnia 7 września 1991 r. o systemie oświaty (Dz. U. z 2017 r. poz. 2198, 2203 i 2361).</w:t>
            </w:r>
          </w:p>
          <w:p w:rsidRPr="00E65F84" w:rsidR="00EE5AF6" w:rsidP="00EE5AF6" w:rsidRDefault="00EE5AF6" w14:paraId="1F72F646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E65F84" w:rsidR="00EE5AF6" w:rsidTr="70793CA9" w14:paraId="653139AD" wp14:textId="77777777">
        <w:tc>
          <w:tcPr>
            <w:tcW w:w="1877" w:type="dxa"/>
            <w:tcMar/>
          </w:tcPr>
          <w:p w:rsidRPr="00E65F84" w:rsidR="00EE5AF6" w:rsidP="00505609" w:rsidRDefault="00EE5AF6" w14:paraId="2AF8B502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Rozumienie wypowiedzi</w:t>
            </w:r>
          </w:p>
        </w:tc>
        <w:tc>
          <w:tcPr>
            <w:tcW w:w="1903" w:type="dxa"/>
            <w:tcMar/>
          </w:tcPr>
          <w:p w:rsidRPr="00E65F84" w:rsidR="00EE5AF6" w:rsidP="00505609" w:rsidRDefault="00EE5AF6" w14:paraId="2A09FC64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Mar/>
          </w:tcPr>
          <w:p w:rsidR="0005516E" w:rsidP="0005516E" w:rsidRDefault="0005516E" w14:paraId="0908E8EC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7655F95A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nauczyciela, ale w niewielkim stopniu rozwiązuje zadania na słuchanie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ogólny sens przeczytanych tekstów, ale w niewielkim stopniu rozwiązuje zadania na czytanie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  <w:tcMar/>
          </w:tcPr>
          <w:p w:rsidR="0005516E" w:rsidP="0005516E" w:rsidRDefault="0005516E" w14:paraId="6D8299B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5CF991E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częściowo poprawnie rozwiązuje zadania na czytanie i słuchanie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05516E" w:rsidP="0005516E" w:rsidRDefault="0005516E" w14:paraId="04C7A45F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894884F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 i słuchanie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05516E" w:rsidP="0005516E" w:rsidRDefault="0005516E" w14:paraId="639D1912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602D18B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rozumie polecenia nauczyciela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rozwiązuje zadania na czytanie i słuchanie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 xml:space="preserve">. </w:t>
            </w:r>
          </w:p>
          <w:p w:rsidRPr="00E65F84" w:rsidR="00EE5AF6" w:rsidP="00505609" w:rsidRDefault="00EE5AF6" w14:paraId="36CD854D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potrafi uzasadnić swoje odpowiedzi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  <w:p w:rsidRPr="00E65F84" w:rsidR="00EE5AF6" w:rsidP="00505609" w:rsidRDefault="00EE5AF6" w14:paraId="08CE6F91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000" w:type="dxa"/>
            <w:vMerge/>
            <w:tcMar/>
          </w:tcPr>
          <w:p w:rsidRPr="00E65F84" w:rsidR="00EE5AF6" w:rsidP="00505609" w:rsidRDefault="00EE5AF6" w14:paraId="61CDCEAD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E65F84" w:rsidR="00EE5AF6" w:rsidTr="70793CA9" w14:paraId="76138E92" wp14:textId="77777777">
        <w:tc>
          <w:tcPr>
            <w:tcW w:w="1877" w:type="dxa"/>
            <w:tcMar/>
          </w:tcPr>
          <w:p w:rsidRPr="00E65F84" w:rsidR="00EE5AF6" w:rsidP="00505609" w:rsidRDefault="00EE5AF6" w14:paraId="556353E0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Tworzenie wypowiedzi</w:t>
            </w:r>
          </w:p>
        </w:tc>
        <w:tc>
          <w:tcPr>
            <w:tcW w:w="1903" w:type="dxa"/>
            <w:tcMar/>
          </w:tcPr>
          <w:p w:rsidRPr="00E65F84" w:rsidR="00EE5AF6" w:rsidP="00505609" w:rsidRDefault="00EE5AF6" w14:paraId="63B35FEF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Mar/>
          </w:tcPr>
          <w:p w:rsidR="0005516E" w:rsidP="0005516E" w:rsidRDefault="0005516E" w14:paraId="124C7591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629818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niewielką część istotnych informacji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nie są płynne i są bardzo krótkie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w dużym stopniu nielogiczne i niespójne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wąski zakres słownictwa i struktur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liczne błędy czasami zakłócają komunikację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  <w:tcMar/>
          </w:tcPr>
          <w:p w:rsidR="0005516E" w:rsidP="0005516E" w:rsidRDefault="0005516E" w14:paraId="05A254A8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66AF098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część istotnych informacji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nie są zbyt płynne i są dość krótkie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częściowo nielogiczne i niespójne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słownictwo i struktury odpowiednie do formy wypowiedzi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sporo błędów, które nie zakłócają komunikacji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05516E" w:rsidP="0005516E" w:rsidRDefault="0005516E" w14:paraId="0D204AD0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DAB5BBF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wszystkie istotne informacje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zwykle płynne i mają odpowiednią długość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logiczne i zwykle spójne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bogate słownictwo i struktury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nieliczne błędy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05516E" w:rsidP="0005516E" w:rsidRDefault="0005516E" w14:paraId="5592A146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7AF5775C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przekazuje wszystkie informacje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płynne i mają odpowiednią długość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wypowiedzi są logiczne i spójne</w:t>
            </w:r>
            <w:r w:rsidR="00C53082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stosuje bogate słownictwo i struktury</w:t>
            </w:r>
          </w:p>
          <w:p w:rsidRPr="00E65F84" w:rsidR="00EE5AF6" w:rsidP="00505609" w:rsidRDefault="00EE5AF6" w14:paraId="6C7DAE31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popełnia sporadyczne błędy</w:t>
            </w:r>
            <w:r w:rsidR="0005516E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  <w:tcMar/>
          </w:tcPr>
          <w:p w:rsidRPr="00E65F84" w:rsidR="00EE5AF6" w:rsidP="00505609" w:rsidRDefault="00EE5AF6" w14:paraId="6BB9E253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E65F84" w:rsidR="00EE5AF6" w:rsidTr="70793CA9" w14:paraId="6418E4EF" wp14:textId="77777777">
        <w:tc>
          <w:tcPr>
            <w:tcW w:w="1877" w:type="dxa"/>
            <w:tcMar/>
          </w:tcPr>
          <w:p w:rsidRPr="00E65F84" w:rsidR="00EE5AF6" w:rsidP="00505609" w:rsidRDefault="00EE5AF6" w14:paraId="3C420573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Reagowanie na wypowiedzi</w:t>
            </w:r>
          </w:p>
        </w:tc>
        <w:tc>
          <w:tcPr>
            <w:tcW w:w="1903" w:type="dxa"/>
            <w:tcMar/>
          </w:tcPr>
          <w:p w:rsidRPr="00E65F84" w:rsidR="00EE5AF6" w:rsidP="00505609" w:rsidRDefault="00EE5AF6" w14:paraId="6118CC48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Mar/>
          </w:tcPr>
          <w:p w:rsidR="00DA78F7" w:rsidP="00DA78F7" w:rsidRDefault="00DA78F7" w14:paraId="1DEE993C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DA78F7" w:rsidRDefault="00EE5AF6" w14:paraId="7296B740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czasami reaguje na wypowiedzi w prostych i typowych sytuacjach życia codziennego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zadaje najprostsze pytania, które wprowadzono w podręczniku i czasami 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na nie odpowiada.</w:t>
            </w:r>
          </w:p>
        </w:tc>
        <w:tc>
          <w:tcPr>
            <w:tcW w:w="2428" w:type="dxa"/>
            <w:tcMar/>
          </w:tcPr>
          <w:p w:rsidR="00DA78F7" w:rsidP="00DA78F7" w:rsidRDefault="00DA78F7" w14:paraId="7356238D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00134F37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reaguje na wypowiedzi w prostych i typowych sytuacjach życia codziennego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odpowiada na większość pytań oraz zadaje niektóre z nich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DA78F7" w:rsidP="00DA78F7" w:rsidRDefault="00DA78F7" w14:paraId="2A9FF305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03F3C038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zwykle poprawnie reaguje na wypowiedzi w prostych sytuacjach życia codziennego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zadaje pytania i 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na nie odpowiada.</w:t>
            </w:r>
          </w:p>
        </w:tc>
        <w:tc>
          <w:tcPr>
            <w:tcW w:w="2184" w:type="dxa"/>
            <w:tcMar/>
          </w:tcPr>
          <w:p w:rsidR="00DA78F7" w:rsidP="00DA78F7" w:rsidRDefault="00DA78F7" w14:paraId="46AD53C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793355A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poprawnie reaguje na pytania i wypowiedzi w prostych sytuacjach życia codziennego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 xml:space="preserve">, </w:t>
            </w: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 xml:space="preserve">samodzielnie zadaje pytania i wyczerpująco </w:t>
            </w:r>
            <w:r w:rsidR="002C40D0">
              <w:rPr>
                <w:rFonts w:ascii="Verdana" w:hAnsi="Verdana" w:cs="Verdana"/>
                <w:b w:val="0"/>
                <w:sz w:val="16"/>
                <w:szCs w:val="16"/>
              </w:rPr>
              <w:t>na nie odpowiada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  <w:tcMar/>
          </w:tcPr>
          <w:p w:rsidRPr="00E65F84" w:rsidR="00EE5AF6" w:rsidP="00505609" w:rsidRDefault="00EE5AF6" w14:paraId="23DE523C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E65F84" w:rsidR="00EE5AF6" w:rsidTr="70793CA9" w14:paraId="797F465A" wp14:textId="77777777">
        <w:tc>
          <w:tcPr>
            <w:tcW w:w="1877" w:type="dxa"/>
            <w:tcMar/>
          </w:tcPr>
          <w:p w:rsidRPr="00E65F84" w:rsidR="00EE5AF6" w:rsidP="00505609" w:rsidRDefault="00EE5AF6" w14:paraId="6A34886D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Przetwarzanie wypowiedzi</w:t>
            </w:r>
          </w:p>
        </w:tc>
        <w:tc>
          <w:tcPr>
            <w:tcW w:w="1903" w:type="dxa"/>
            <w:tcMar/>
          </w:tcPr>
          <w:p w:rsidRPr="00E65F84" w:rsidR="00EE5AF6" w:rsidP="00505609" w:rsidRDefault="00EE5AF6" w14:paraId="03D2E543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/>
                <w:b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Mar/>
          </w:tcPr>
          <w:p w:rsidR="00DA78F7" w:rsidP="00DA78F7" w:rsidRDefault="00DA78F7" w14:paraId="7FA3DF2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46228BE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niewielką część informacji z tekstu słuchanego lub czytanego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428" w:type="dxa"/>
            <w:tcMar/>
          </w:tcPr>
          <w:p w:rsidR="00DA78F7" w:rsidP="00DA78F7" w:rsidRDefault="00DA78F7" w14:paraId="73E5A84B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2488FA84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część informacji z tekstu słuchanego lub czytanego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DA78F7" w:rsidP="00DA78F7" w:rsidRDefault="00DA78F7" w14:paraId="6DC74277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A697A78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większość informacji z tekstu słuchanego lub czytanego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DA78F7" w:rsidP="00DA78F7" w:rsidRDefault="00DA78F7" w14:paraId="09E02C0D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47B1FBB7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 w:rsidRPr="00E65F84">
              <w:rPr>
                <w:rFonts w:ascii="Verdana" w:hAnsi="Verdana" w:cs="Verdana"/>
                <w:b w:val="0"/>
                <w:sz w:val="16"/>
                <w:szCs w:val="16"/>
              </w:rPr>
              <w:t>zapisuje lub przekazuje ustnie informacje z tekstu słuchanego lub czytanego</w:t>
            </w:r>
            <w:r w:rsidR="00DA78F7">
              <w:rPr>
                <w:rFonts w:ascii="Verdana" w:hAnsi="Verdana" w:cs="Verdana"/>
                <w:b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  <w:tcMar/>
          </w:tcPr>
          <w:p w:rsidRPr="00E65F84" w:rsidR="00EE5AF6" w:rsidP="00505609" w:rsidRDefault="00EE5AF6" w14:paraId="52E56223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Pr="00E65F84" w:rsidR="00EE5AF6" w:rsidTr="70793CA9" w14:paraId="68E31271" wp14:textId="77777777">
        <w:tc>
          <w:tcPr>
            <w:tcW w:w="1877" w:type="dxa"/>
            <w:tcMar/>
          </w:tcPr>
          <w:p w:rsidRPr="00E65F84" w:rsidR="00EE5AF6" w:rsidP="00505609" w:rsidRDefault="00EE5AF6" w14:paraId="3A15935F" wp14:textId="77777777">
            <w:pPr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Inne kryteria</w:t>
            </w:r>
          </w:p>
        </w:tc>
        <w:tc>
          <w:tcPr>
            <w:tcW w:w="1903" w:type="dxa"/>
            <w:tcMar/>
          </w:tcPr>
          <w:p w:rsidR="002C40D0" w:rsidP="002C40D0" w:rsidRDefault="002C40D0" w14:paraId="21A8DEF8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2C40D0" w:rsidR="00EE5AF6" w:rsidP="002C40D0" w:rsidRDefault="00EE5AF6" w14:paraId="5489ED5E" wp14:textId="77777777">
            <w:pPr>
              <w:pStyle w:val="Zawartotabeli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70793CA9" w:rsidR="7168900B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zwykle nie okazuje zainteresowania przedmiotem</w:t>
            </w:r>
            <w:r w:rsidRPr="70793CA9" w:rsidR="43ED3C2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793CA9" w:rsidR="7168900B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zwykle nie jest aktywny na lekcji</w:t>
            </w:r>
            <w:r w:rsidRPr="70793CA9" w:rsidR="43ED3C2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793CA9" w:rsidR="7168900B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zwykle nie jest przygotowany do zajęć</w:t>
            </w:r>
            <w:del w:author="Ewa Czarnowska" w:date="2024-08-28T22:17:38.061Z" w:id="2057504938">
              <w:r w:rsidRPr="70793CA9" w:rsidDel="43ED3C2C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 xml:space="preserve">, </w:delText>
              </w:r>
              <w:r w:rsidRPr="70793CA9" w:rsidDel="7168900B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 xml:space="preserve">zwykle nie odrabia pracy </w:delText>
              </w:r>
              <w:r w:rsidRPr="70793CA9" w:rsidDel="7168900B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>dom</w:delText>
              </w:r>
              <w:r w:rsidRPr="70793CA9" w:rsidDel="7168900B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>owej</w:delText>
              </w:r>
            </w:del>
            <w:r w:rsidRPr="70793CA9" w:rsidR="43ED3C2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DA78F7" w:rsidP="00DA78F7" w:rsidRDefault="00DA78F7" w14:paraId="5311E5EB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18255A8" wp14:textId="77777777">
            <w:pPr>
              <w:pStyle w:val="Zawartotabeli"/>
              <w:rPr>
                <w:del w:author="Ewa Czarnowska" w:date="2024-08-28T22:17:45.735Z" w16du:dateUtc="2024-08-28T22:17:45.735Z" w:id="1854940254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70793CA9" w:rsidR="7168900B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okazuje zainteresowanie przedmiotem</w:t>
            </w:r>
            <w:r w:rsidRPr="70793CA9" w:rsidR="43ED3C2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793CA9" w:rsidR="7168900B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rzadko jest aktywny na lekcji</w:t>
            </w:r>
            <w:r w:rsidRPr="70793CA9" w:rsidR="43ED3C2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793CA9" w:rsidR="7168900B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często nie jest przygotowany do zajęć</w:t>
            </w:r>
            <w:del w:author="Ewa Czarnowska" w:date="2024-08-28T22:17:45.735Z" w:id="727090873">
              <w:r w:rsidRPr="70793CA9" w:rsidDel="43ED3C2C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 xml:space="preserve">, </w:delText>
              </w:r>
            </w:del>
          </w:p>
          <w:p w:rsidRPr="00E65F84" w:rsidR="00EE5AF6" w:rsidP="00505609" w:rsidRDefault="00EE5AF6" w14:paraId="5E6358F2" wp14:textId="77777777">
            <w:pPr>
              <w:pStyle w:val="Zawartotabeli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del w:author="Ewa Czarnowska" w:date="2024-08-28T22:17:45.735Z" w:id="2130055199">
              <w:r w:rsidRPr="70793CA9" w:rsidDel="7168900B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 xml:space="preserve">często nie odrabia pracy </w:delText>
              </w:r>
              <w:r w:rsidRPr="70793CA9" w:rsidDel="7168900B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>dom</w:delText>
              </w:r>
              <w:r w:rsidRPr="70793CA9" w:rsidDel="7168900B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>owej</w:delText>
              </w:r>
            </w:del>
            <w:r w:rsidRPr="70793CA9" w:rsidR="0132E78D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</w:t>
            </w:r>
          </w:p>
        </w:tc>
        <w:tc>
          <w:tcPr>
            <w:tcW w:w="2428" w:type="dxa"/>
            <w:tcMar/>
          </w:tcPr>
          <w:p w:rsidR="00DA78F7" w:rsidP="00DA78F7" w:rsidRDefault="00DA78F7" w14:paraId="7FCD4C10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3B26A94E" wp14:textId="77777777">
            <w:pPr>
              <w:pStyle w:val="Zawartotabeli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70793CA9" w:rsidR="7168900B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czasami okazuje zainteresowanie przedmiotem</w:t>
            </w:r>
            <w:r w:rsidRPr="70793CA9" w:rsidR="43ED3C2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793CA9" w:rsidR="7168900B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czasami jest aktywny na lekcji</w:t>
            </w:r>
            <w:r w:rsidRPr="70793CA9" w:rsidR="43ED3C2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793CA9" w:rsidR="7168900B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zwykle jest przygotowany do zajęć</w:t>
            </w:r>
            <w:del w:author="Ewa Czarnowska" w:date="2024-08-28T22:17:51.871Z" w:id="1546641362">
              <w:r w:rsidRPr="70793CA9" w:rsidDel="43ED3C2C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 xml:space="preserve">, </w:delText>
              </w:r>
              <w:r w:rsidRPr="70793CA9" w:rsidDel="7168900B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 xml:space="preserve">zwykle odrabia pracę </w:delText>
              </w:r>
              <w:r w:rsidRPr="70793CA9" w:rsidDel="7168900B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>dom</w:delText>
              </w:r>
              <w:r w:rsidRPr="70793CA9" w:rsidDel="7168900B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>ową</w:delText>
              </w:r>
            </w:del>
            <w:r w:rsidRPr="70793CA9" w:rsidR="0132E78D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DA78F7" w:rsidP="00DA78F7" w:rsidRDefault="00DA78F7" w14:paraId="39DE065F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1F75C3BF" wp14:textId="77777777">
            <w:pPr>
              <w:pStyle w:val="Zawartotabeli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70793CA9" w:rsidR="7168900B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okazuje zainteresowanie przedmiotem</w:t>
            </w:r>
            <w:r w:rsidRPr="70793CA9" w:rsidR="43ED3C2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793CA9" w:rsidR="7168900B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jest aktywny na lekcji</w:t>
            </w:r>
            <w:r w:rsidRPr="70793CA9" w:rsidR="43ED3C2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793CA9" w:rsidR="7168900B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zwykle jest przygotowany do zajęć</w:t>
            </w:r>
            <w:del w:author="Ewa Czarnowska" w:date="2024-08-28T22:17:57.384Z" w:id="1583493474">
              <w:r w:rsidRPr="70793CA9" w:rsidDel="43ED3C2C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 xml:space="preserve">, </w:delText>
              </w:r>
              <w:r w:rsidRPr="70793CA9" w:rsidDel="7168900B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 xml:space="preserve">regularnie odrabia pracę </w:delText>
              </w:r>
              <w:r w:rsidRPr="70793CA9" w:rsidDel="7168900B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>dom</w:delText>
              </w:r>
              <w:r w:rsidRPr="70793CA9" w:rsidDel="7168900B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>ową</w:delText>
              </w:r>
            </w:del>
            <w:r w:rsidRPr="70793CA9" w:rsidR="0132E78D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</w:t>
            </w:r>
          </w:p>
        </w:tc>
        <w:tc>
          <w:tcPr>
            <w:tcW w:w="2184" w:type="dxa"/>
            <w:tcMar/>
          </w:tcPr>
          <w:p w:rsidR="00DA78F7" w:rsidP="00DA78F7" w:rsidRDefault="00DA78F7" w14:paraId="26D36EBA" wp14:textId="77777777">
            <w:pPr>
              <w:pStyle w:val="Zawartotabeli"/>
              <w:rPr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hAnsi="Verdana" w:cs="Verdana"/>
                <w:b w:val="0"/>
                <w:sz w:val="16"/>
                <w:szCs w:val="16"/>
              </w:rPr>
              <w:t>Uczeń:</w:t>
            </w:r>
          </w:p>
          <w:p w:rsidRPr="00E65F84" w:rsidR="00EE5AF6" w:rsidP="00505609" w:rsidRDefault="00EE5AF6" w14:paraId="76FBA5B3" wp14:textId="77777777">
            <w:pPr>
              <w:pStyle w:val="Zawartotabeli"/>
              <w:rPr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70793CA9" w:rsidR="7168900B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okazuje duże zainteresowanie przedmiotem</w:t>
            </w:r>
            <w:r w:rsidRPr="70793CA9" w:rsidR="43ED3C2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793CA9" w:rsidR="7168900B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jest bardzo aktywny na lekcji</w:t>
            </w:r>
            <w:r w:rsidRPr="70793CA9" w:rsidR="43ED3C2C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, </w:t>
            </w:r>
            <w:r w:rsidRPr="70793CA9" w:rsidR="7168900B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jest przygotowany do zajęć</w:t>
            </w:r>
            <w:del w:author="Ewa Czarnowska" w:date="2024-08-28T22:18:03.423Z" w:id="80374676">
              <w:r w:rsidRPr="70793CA9" w:rsidDel="43ED3C2C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 xml:space="preserve">, </w:delText>
              </w:r>
              <w:r w:rsidRPr="70793CA9" w:rsidDel="7168900B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 xml:space="preserve">regularnie odrabia pracę </w:delText>
              </w:r>
              <w:r w:rsidRPr="70793CA9" w:rsidDel="7168900B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>dom</w:delText>
              </w:r>
              <w:r w:rsidRPr="70793CA9" w:rsidDel="7168900B">
                <w:rPr>
                  <w:rFonts w:ascii="Verdana" w:hAnsi="Verdana" w:cs="Verdana"/>
                  <w:b w:val="0"/>
                  <w:bCs w:val="0"/>
                  <w:sz w:val="16"/>
                  <w:szCs w:val="16"/>
                </w:rPr>
                <w:delText>ową</w:delText>
              </w:r>
            </w:del>
            <w:r w:rsidRPr="70793CA9" w:rsidR="0132E78D">
              <w:rPr>
                <w:rFonts w:ascii="Verdana" w:hAnsi="Verdana" w:cs="Verdana"/>
                <w:b w:val="0"/>
                <w:bCs w:val="0"/>
                <w:sz w:val="16"/>
                <w:szCs w:val="16"/>
              </w:rPr>
              <w:t>.</w:t>
            </w:r>
          </w:p>
        </w:tc>
        <w:tc>
          <w:tcPr>
            <w:tcW w:w="2000" w:type="dxa"/>
            <w:vMerge/>
            <w:tcMar/>
          </w:tcPr>
          <w:p w:rsidRPr="00E65F84" w:rsidR="00EE5AF6" w:rsidP="00505609" w:rsidRDefault="00EE5AF6" w14:paraId="07547A01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xmlns:wp14="http://schemas.microsoft.com/office/word/2010/wordml" w:rsidRPr="00FE6BE7" w:rsidR="00B52FB1" w:rsidP="00505609" w:rsidRDefault="00B52FB1" w14:paraId="5043CB0F" wp14:textId="77777777">
      <w:pPr>
        <w:jc w:val="center"/>
        <w:rPr>
          <w:rFonts w:ascii="Verdana" w:hAnsi="Verdana"/>
          <w:sz w:val="16"/>
          <w:szCs w:val="16"/>
        </w:rPr>
      </w:pPr>
    </w:p>
    <w:p xmlns:wp14="http://schemas.microsoft.com/office/word/2010/wordml" w:rsidRPr="00FE6BE7" w:rsidR="00D00285" w:rsidP="00505609" w:rsidRDefault="00D00285" w14:paraId="61469352" wp14:textId="77777777">
      <w:pPr>
        <w:pStyle w:val="Tytu"/>
        <w:jc w:val="left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sz w:val="16"/>
          <w:szCs w:val="16"/>
        </w:rPr>
        <w:t>Uwagi do poniższych kryteriów oceniania:</w:t>
      </w:r>
    </w:p>
    <w:p xmlns:wp14="http://schemas.microsoft.com/office/word/2010/wordml" w:rsidRPr="00FE6BE7" w:rsidR="00D00285" w:rsidP="00505609" w:rsidRDefault="00D00285" w14:paraId="6F03D864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W kryteriach oceniania nie zostały uwzględnione oceny: niedostateczna oraz celująca. Szczegółowe kryteria dla tych ocen są takie same dla wszystkich rozdziałów podręcznika. </w:t>
      </w:r>
    </w:p>
    <w:p xmlns:wp14="http://schemas.microsoft.com/office/word/2010/wordml" w:rsidRPr="00FE6BE7" w:rsidR="00D00285" w:rsidP="00505609" w:rsidRDefault="00D00285" w14:paraId="07459315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Pr="00FE6BE7" w:rsidR="00D00285" w:rsidP="00505609" w:rsidRDefault="00D00285" w14:paraId="09D24CF0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Uczeń otrzymuje ocenę </w:t>
      </w:r>
      <w:r w:rsidRPr="00FE6BE7">
        <w:rPr>
          <w:rFonts w:ascii="Verdana" w:hAnsi="Verdana"/>
          <w:b w:val="0"/>
          <w:i/>
          <w:iCs/>
          <w:sz w:val="16"/>
          <w:szCs w:val="16"/>
        </w:rPr>
        <w:t>niedostateczną</w:t>
      </w:r>
      <w:r w:rsidRPr="00FE6BE7">
        <w:rPr>
          <w:rFonts w:ascii="Verdana" w:hAnsi="Verdana"/>
          <w:b w:val="0"/>
          <w:sz w:val="16"/>
          <w:szCs w:val="16"/>
        </w:rPr>
        <w:t>, jeśli nie spełnia kryteriów na ocenę dopuszczającą, czyli nie ma opanował podstawowej wiedzy i umiejętności określonych w nowej podstawie programowej, a braki w wiadomościach i umiejętnościach uniemożliwiają dalszą naukę, oraz nie potrafi wykonać zadań o elementarnym stopniu trudności.</w:t>
      </w:r>
    </w:p>
    <w:p xmlns:wp14="http://schemas.microsoft.com/office/word/2010/wordml" w:rsidRPr="00FE6BE7" w:rsidR="00D00285" w:rsidP="00505609" w:rsidRDefault="00D00285" w14:paraId="6537F28F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Pr="00FE6BE7" w:rsidR="00D00285" w:rsidP="00505609" w:rsidRDefault="00D00285" w14:paraId="61C3EFC7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Ocena </w:t>
      </w:r>
      <w:r w:rsidRPr="00FE6BE7">
        <w:rPr>
          <w:rFonts w:ascii="Verdana" w:hAnsi="Verdana"/>
          <w:b w:val="0"/>
          <w:i/>
          <w:iCs/>
          <w:sz w:val="16"/>
          <w:szCs w:val="16"/>
        </w:rPr>
        <w:t>celująca</w:t>
      </w:r>
      <w:r w:rsidRPr="00FE6BE7">
        <w:rPr>
          <w:rFonts w:ascii="Verdana" w:hAnsi="Verdana"/>
          <w:b w:val="0"/>
          <w:sz w:val="16"/>
          <w:szCs w:val="16"/>
        </w:rPr>
        <w:t xml:space="preserve"> podlega oddzielnym kryteriom, często określanym przez Przedmiotowe Systemy Oceniania i jest najczęściej oceną semestralną lub roczną, wystawianą na podstawie wytycznych MEN.</w:t>
      </w:r>
    </w:p>
    <w:p xmlns:wp14="http://schemas.microsoft.com/office/word/2010/wordml" w:rsidRPr="00FE6BE7" w:rsidR="00D00285" w:rsidP="00505609" w:rsidRDefault="00D00285" w14:paraId="6DFB9E20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Pr="00FE6BE7" w:rsidR="00D00285" w:rsidP="00505609" w:rsidRDefault="00D00285" w14:paraId="4E62C856" wp14:textId="77777777">
      <w:pPr>
        <w:pStyle w:val="Tytu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Przedstawione w kryteriach oceniania wiedza i umiejętności językowe zostały bezpośrednio powiązane z zapisami z nowej podstawy programowej, w części o nauczaniu języka obcego nowożytnego. </w:t>
      </w:r>
    </w:p>
    <w:p xmlns:wp14="http://schemas.microsoft.com/office/word/2010/wordml" w:rsidRPr="00FE6BE7" w:rsidR="00D00285" w:rsidP="00505609" w:rsidRDefault="00D00285" w14:paraId="70DF9E56" wp14:textId="77777777">
      <w:pPr>
        <w:rPr>
          <w:rFonts w:ascii="Verdana" w:hAnsi="Verdana"/>
          <w:color w:val="000000"/>
          <w:sz w:val="16"/>
          <w:szCs w:val="16"/>
        </w:rPr>
      </w:pPr>
    </w:p>
    <w:p xmlns:wp14="http://schemas.microsoft.com/office/word/2010/wordml" w:rsidR="00DB0CFB" w:rsidP="00DB0CFB" w:rsidRDefault="00D00285" w14:paraId="2B0885D5" wp14:textId="77777777">
      <w:pPr>
        <w:pStyle w:val="NormalnyWeb"/>
        <w:spacing w:before="0" w:beforeAutospacing="0" w:after="0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sz w:val="16"/>
          <w:szCs w:val="16"/>
        </w:rPr>
        <w:t>Pod koniec każdej sekcji kryteriów oceniania podane są testy, które nauczyciel może przeprowadzić ze swoimi uczniami. Wszystkie testy znajdują się na stronie www.pearson.pl/testy, które są dostępne tylko dla nauczycieli. Są to zarówno testy gramatyczno-leksykalne jak i testy umiejętności językowych. Ponadto nauczyciel w ciągu całego roku szkolnego ocenia ustne i pisemne wypowiedzi uczniów (np. dialogi, wypracowania).</w:t>
      </w:r>
    </w:p>
    <w:p xmlns:wp14="http://schemas.microsoft.com/office/word/2010/wordml" w:rsidR="00DB0CFB" w:rsidP="00DB0CFB" w:rsidRDefault="00DB0CFB" w14:paraId="44E871BC" wp14:textId="77777777">
      <w:pPr>
        <w:pStyle w:val="NormalnyWeb"/>
        <w:spacing w:before="0" w:beforeAutospacing="0" w:after="0"/>
        <w:rPr>
          <w:rFonts w:ascii="Verdana" w:hAnsi="Verdana"/>
          <w:b/>
          <w:sz w:val="16"/>
          <w:szCs w:val="16"/>
        </w:rPr>
      </w:pPr>
    </w:p>
    <w:p xmlns:wp14="http://schemas.microsoft.com/office/word/2010/wordml" w:rsidRPr="00DB0CFB" w:rsidR="002418E8" w:rsidP="00DB0CFB" w:rsidRDefault="00D00285" w14:paraId="1EDBF9AB" wp14:textId="77777777">
      <w:pPr>
        <w:pStyle w:val="NormalnyWeb"/>
        <w:spacing w:before="0" w:beforeAutospacing="0" w:after="0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b/>
          <w:sz w:val="16"/>
          <w:szCs w:val="16"/>
        </w:rPr>
        <w:t>Przeliczenie wyniku punktowego na ocenę powinno być zgodne z zasadami oceniania obowiązującymi w danej szkole.</w:t>
      </w:r>
    </w:p>
    <w:p xmlns:wp14="http://schemas.microsoft.com/office/word/2010/wordml" w:rsidRPr="00DB0CFB" w:rsidR="00DB0CFB" w:rsidP="00DB0CFB" w:rsidRDefault="00DB0CFB" w14:paraId="144A5D23" wp14:textId="77777777">
      <w:pPr>
        <w:rPr>
          <w:lang w:val="x-none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659"/>
        <w:gridCol w:w="3111"/>
        <w:gridCol w:w="3388"/>
        <w:gridCol w:w="3391"/>
        <w:gridCol w:w="3295"/>
      </w:tblGrid>
      <w:tr xmlns:wp14="http://schemas.microsoft.com/office/word/2010/wordml" w:rsidRPr="00E65F84" w:rsidR="00DB0CFB" w:rsidTr="28DE563F" w14:paraId="1AD22F2B" wp14:textId="77777777"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00B050"/>
            <w:tcMar/>
          </w:tcPr>
          <w:p w:rsidRPr="00DB0CFB" w:rsidR="00DB0CFB" w:rsidP="0055742B" w:rsidRDefault="00D00F26" w14:paraId="08A6B5EC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Człowiek</w:t>
            </w:r>
          </w:p>
        </w:tc>
      </w:tr>
      <w:tr xmlns:wp14="http://schemas.microsoft.com/office/word/2010/wordml" w:rsidRPr="00E65F84" w:rsidR="00877F1B" w:rsidTr="28DE563F" w14:paraId="4818EDC9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28DE563F" w:rsidRDefault="00DB0CFB" w14:paraId="738610EB" w14:noSpellErr="1" wp14:textId="353BA83A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</w:p>
          <w:p w:rsidRPr="00E65F84" w:rsidR="00DB0CFB" w:rsidP="0055742B" w:rsidRDefault="00DB0CFB" w14:paraId="0A6E83CE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B0CFB" w:rsidP="0055742B" w:rsidRDefault="00DB0CFB" w14:paraId="637805D2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55742B" w:rsidRDefault="00DB0CFB" w14:paraId="463F29E8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55742B" w:rsidRDefault="00DB0CFB" w14:paraId="3C740F2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55742B" w:rsidRDefault="00DB0CFB" w14:paraId="3B7B4B86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55742B" w:rsidRDefault="00DB0CFB" w14:paraId="661BE90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3A0FF5F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55742B" w:rsidRDefault="00DB0CFB" w14:paraId="23FFEF3C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55742B" w:rsidRDefault="00DB0CFB" w14:paraId="5630AD66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55742B" w:rsidRDefault="00DB0CFB" w14:paraId="16D87B9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877F1B" w:rsidTr="28DE563F" w14:paraId="4DE05CDB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55742B" w:rsidRDefault="00DB0CFB" w14:paraId="61829076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55742B" w:rsidRDefault="00DB0CFB" w14:paraId="2BA226A1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55742B" w:rsidRDefault="00DB0CFB" w14:paraId="524E7F1E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55742B" w:rsidRDefault="00DB0CFB" w14:paraId="6E7CD75C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381E6FE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55742B" w:rsidRDefault="00DB0CFB" w14:paraId="7FAF03AC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55742B" w:rsidRDefault="00DB0CFB" w14:paraId="0FABF15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877F1B" w:rsidTr="28DE563F" w14:paraId="15814F6D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B0CFB" w:rsidP="0055742B" w:rsidRDefault="00DB0CFB" w14:paraId="796A3DDD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55742B" w:rsidRDefault="00DB0CFB" w14:paraId="528EAB7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16F6E76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33B329A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1485E9E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0211698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877F1B" w:rsidTr="28DE563F" w14:paraId="390CE794" wp14:textId="77777777">
        <w:tc>
          <w:tcPr>
            <w:tcW w:w="0" w:type="auto"/>
            <w:vMerge/>
            <w:tcMar/>
          </w:tcPr>
          <w:p w:rsidRPr="00E65F84" w:rsidR="00DB0CFB" w:rsidP="0055742B" w:rsidRDefault="00DB0CFB" w14:paraId="17AD93B2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55742B" w:rsidRDefault="00DB0CFB" w14:paraId="086B87E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649E45B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70EC624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55742B" w:rsidRDefault="00DB0CFB" w14:paraId="39685B7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D00F26" w:rsidR="00891923" w:rsidTr="28DE563F" w14:paraId="368814C8" wp14:textId="77777777">
        <w:tc>
          <w:tcPr>
            <w:tcW w:w="0" w:type="auto"/>
            <w:vMerge/>
            <w:tcMar/>
          </w:tcPr>
          <w:p w:rsidRPr="00E65F84" w:rsidR="00DB0CFB" w:rsidP="0055742B" w:rsidRDefault="00DB0CFB" w14:paraId="0DE4B5B7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1B53EB" w:rsidR="00DB0CFB" w:rsidP="0055742B" w:rsidRDefault="00DB0CFB" w14:paraId="31706DA8" wp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</w:t>
            </w:r>
            <w:r w:rsidRPr="00E65F84">
              <w:rPr>
                <w:rFonts w:ascii="Verdana" w:hAnsi="Verdana"/>
                <w:i/>
                <w:color w:val="000000"/>
                <w:sz w:val="16"/>
                <w:szCs w:val="16"/>
              </w:rPr>
              <w:t>złowiek</w:t>
            </w:r>
          </w:p>
          <w:p w:rsidRPr="00D00F26" w:rsidR="00D00F26" w:rsidP="00D00F26" w:rsidRDefault="00DB0CFB" w14:paraId="47E61A11" wp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życie </w:t>
            </w:r>
            <w:r w:rsidR="00500402">
              <w:rPr>
                <w:rFonts w:ascii="Verdana" w:hAnsi="Verdana"/>
                <w:i/>
                <w:color w:val="000000"/>
                <w:sz w:val="16"/>
                <w:szCs w:val="16"/>
              </w:rPr>
              <w:t>prywatne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 </w:t>
            </w:r>
          </w:p>
          <w:p w:rsidR="00D00F26" w:rsidP="00D00F26" w:rsidRDefault="00D00F26" w14:paraId="2A31F427" wp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D00F2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czasowniki: </w:t>
            </w:r>
            <w:r w:rsidRPr="00D00F2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to be, to </w:t>
            </w:r>
            <w:proofErr w:type="spellStart"/>
            <w:r w:rsidRPr="00D00F2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have</w:t>
            </w:r>
            <w:proofErr w:type="spellEnd"/>
            <w:r w:rsidRPr="00D00F2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0F2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got</w:t>
            </w:r>
            <w:proofErr w:type="spellEnd"/>
            <w:r w:rsidRPr="00D00F2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Pr="00D00F26" w:rsidR="00DB0CFB" w:rsidP="00D00F26" w:rsidRDefault="00D00F26" w14:paraId="748829AC" wp14:textId="77777777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proofErr w:type="spellStart"/>
            <w:r w:rsidRPr="00972A81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c</w:t>
            </w:r>
            <w:r w:rsidRPr="00972A81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zasy</w:t>
            </w:r>
            <w:proofErr w:type="spellEnd"/>
            <w:r w:rsidRPr="00972A81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72A81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teraźniejsze</w:t>
            </w:r>
            <w:proofErr w:type="spellEnd"/>
            <w:r w:rsidRPr="00D00F26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D00F2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 xml:space="preserve">Present Simple </w:t>
            </w:r>
            <w:proofErr w:type="spellStart"/>
            <w:r w:rsidRPr="00D00F26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D00F26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D00F26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Present Continuous</w:t>
            </w:r>
          </w:p>
        </w:tc>
      </w:tr>
      <w:tr xmlns:wp14="http://schemas.microsoft.com/office/word/2010/wordml" w:rsidRPr="00E65F84" w:rsidR="00877F1B" w:rsidTr="28DE563F" w14:paraId="2902B455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255372A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D00F26" w:rsidR="00D00F26" w:rsidP="00D00F26" w:rsidRDefault="00F71F00" w14:paraId="64726D7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nie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Pr="00D00F26" w:rsidR="00D00F26" w:rsidP="00D00F26" w:rsidRDefault="00F71F00" w14:paraId="25AFC9F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częściowo 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poprawnie rozwiązuje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niektóre 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>zadania na słuchanie i czytanie ze zrozumieniem</w:t>
            </w:r>
          </w:p>
          <w:p w:rsidRPr="00D00F26" w:rsidR="00D00F26" w:rsidP="00D00F26" w:rsidRDefault="00F71F00" w14:paraId="551FBE4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zdawkowo </w:t>
            </w:r>
            <w:r w:rsidRPr="00D00F2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 przedstawione na rysunkach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D00F26" w:rsidR="00D00F26" w:rsidP="00D00F26" w:rsidRDefault="00F71F00" w14:paraId="6BD1D892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popełniając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liczne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błędy uzyskuje i przekazuje informacje,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opinie, pyta o opinie rozmówcy, wyraża swoje upodobania i pyta o upodobania rozmówcy</w:t>
            </w:r>
          </w:p>
          <w:p w:rsidRPr="00D00F26" w:rsidR="00D00F26" w:rsidP="00D00F26" w:rsidRDefault="00F71F00" w14:paraId="3BE8243B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popełniając liczne błędy, zdawkowo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opowiada o czynnościach, które wprawiają go w dobry nastrój, wyraża i uzasadnia opinie</w:t>
            </w:r>
          </w:p>
          <w:p w:rsidRPr="00D00F26" w:rsidR="00D00F26" w:rsidP="00D00F26" w:rsidRDefault="00F71F00" w14:paraId="395E2EF0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wizyty w opisanej kawiarni, popełniając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liczne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błędy uzyskuje i przekazuje informacje,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opinie, pyta o opinie rozmówcy, wyraża swoje upodobania i pyta o upodobania rozmówcy</w:t>
            </w:r>
          </w:p>
          <w:p w:rsidRPr="00D00F26" w:rsidR="00D00F26" w:rsidP="00D00F26" w:rsidRDefault="00F71F00" w14:paraId="61EBD75F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popełniając liczne błędy, zdawkowo</w:t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wypowiada się na temat pierwszego wrażenia, wyraża i uzasadnia opinie</w:t>
            </w:r>
          </w:p>
          <w:p w:rsidRPr="00D00F26" w:rsidR="00D00F26" w:rsidP="00D00F26" w:rsidRDefault="00F71F00" w14:paraId="505A59CF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00F26">
              <w:rPr>
                <w:rFonts w:ascii="Verdana" w:hAnsi="Verdana" w:cs="Calibri"/>
                <w:b w:val="0"/>
                <w:sz w:val="16"/>
                <w:szCs w:val="16"/>
              </w:rPr>
              <w:softHyphen/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znaczenia mowy ciała,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popełniając liczne błędy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uzyskuje i przekazuje informacje,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opinie, pyta o opinie rozmówcy, wyraża swoje upodobania i pyta o upodobania rozmówcy.</w:t>
            </w:r>
          </w:p>
          <w:p w:rsidRPr="00D00F26" w:rsidR="00D00F26" w:rsidP="00D00F26" w:rsidRDefault="00F71F00" w14:paraId="1932D188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00F26">
              <w:rPr>
                <w:rFonts w:ascii="Verdana" w:hAnsi="Verdana" w:cs="Calibri"/>
                <w:b w:val="0"/>
                <w:sz w:val="16"/>
                <w:szCs w:val="16"/>
              </w:rPr>
              <w:softHyphen/>
            </w:r>
            <w:r w:rsidRPr="00D00F26">
              <w:rPr>
                <w:rFonts w:ascii="Verdana" w:hAnsi="Verdana" w:cs="Calibri"/>
                <w:b w:val="0"/>
                <w:sz w:val="16"/>
                <w:szCs w:val="16"/>
              </w:rPr>
              <w:softHyphen/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bardzo </w:t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>prostymi zdaniami</w:t>
            </w:r>
            <w:r>
              <w:rPr>
                <w:rFonts w:ascii="Verdana" w:hAnsi="Verdana"/>
                <w:b w:val="0"/>
                <w:sz w:val="16"/>
                <w:szCs w:val="16"/>
              </w:rPr>
              <w:t>, zdawkowo</w:t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przedmioty przedstawione na obrazkach i wyraża swoją opinię na temat zainteresowań ich właścicieli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liczne błędy</w:t>
            </w:r>
          </w:p>
          <w:p w:rsidRPr="00D00F26" w:rsidR="00D00F26" w:rsidP="00D00F26" w:rsidRDefault="00F71F00" w14:paraId="3FCDB42C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niezwykłego hobby, popełniając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liczne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błędy uzyskuje i przekazuje informacje,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opinie, pyta o opinie rozmówcy, wyraża swoje upodobania i pyta o upodobania rozmówcy</w:t>
            </w:r>
          </w:p>
          <w:p w:rsidRPr="00D00F26" w:rsidR="00D00F26" w:rsidP="00D00F26" w:rsidRDefault="00F71F00" w14:paraId="45B48717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korzystając z podręcznika i pomocy nauczyciela, 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liczne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błędy </w:t>
            </w:r>
            <w:r w:rsidRPr="00D00F26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bardzo</w:t>
            </w:r>
            <w:r w:rsidRPr="00D00F2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krótki </w:t>
            </w:r>
            <w:r w:rsidRPr="00D00F2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email do kolegi z zagranicy, w którym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D00F2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bliska mu osobę, opowiada o czynnościach, opisuje upodobania, stosuje zwroty i formy grzecznościowe</w:t>
            </w:r>
          </w:p>
          <w:p w:rsidRPr="002C40D0" w:rsidR="00DB0CFB" w:rsidP="00D00F26" w:rsidRDefault="00F71F00" w14:paraId="3C95A2C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D00F26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popełniając liczne błędy</w:t>
            </w:r>
            <w:r w:rsidR="00877F1B">
              <w:rPr>
                <w:rFonts w:ascii="Verdana" w:hAnsi="Verdana"/>
                <w:sz w:val="16"/>
                <w:szCs w:val="16"/>
              </w:rPr>
              <w:t>,</w:t>
            </w:r>
            <w:r w:rsidRPr="00D00F2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niektóre</w:t>
            </w:r>
            <w:r w:rsidRPr="00D00F2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informacje sformułowane w języku polskim i obcym</w:t>
            </w:r>
          </w:p>
        </w:tc>
        <w:tc>
          <w:tcPr>
            <w:tcW w:w="0" w:type="auto"/>
            <w:tcMar/>
          </w:tcPr>
          <w:p w:rsidRPr="00D00F26" w:rsidR="00D00F26" w:rsidP="00D00F26" w:rsidRDefault="00F71F00" w14:paraId="25DC5A9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właściwie reaguje na polecenia</w:t>
            </w:r>
          </w:p>
          <w:p w:rsidRPr="00D00F26" w:rsidR="00D00F26" w:rsidP="00D00F26" w:rsidRDefault="00F71F00" w14:paraId="6B27257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>poprawnie rozwiązuje zadania na słuchanie i czytanie ze zrozumieniem</w:t>
            </w:r>
          </w:p>
          <w:p w:rsidRPr="00D00F26" w:rsidR="00D00F26" w:rsidP="00D00F26" w:rsidRDefault="00F71F00" w14:paraId="5082AD9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D00F2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D00F26" w:rsidR="00D00F26" w:rsidP="00D00F26" w:rsidRDefault="00F71F00" w14:paraId="5542468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D00F2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 przedstawione na rysunkach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D00F26" w:rsidR="00D00F26" w:rsidP="00D00F26" w:rsidRDefault="00F71F00" w14:paraId="12E584DA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stara się</w:t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 aktywnie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ć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rozpoczyna, prowadzi i kończy rozmowę, podtrzymuje rozmowę w przypadku trudności w jej przebiegu, popełniając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dość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liczne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błędy uzyskuje i przekazuje informacje, wyraża i uzasadnia swoje opinie, pyta o opinie rozmówcy, wyraża swoje upodobania i pyta o upodobania rozmówcy</w:t>
            </w:r>
          </w:p>
          <w:p w:rsidRPr="00D00F26" w:rsidR="00D00F26" w:rsidP="00D00F26" w:rsidRDefault="00F71F00" w14:paraId="12CD205A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częściowo</w:t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poprawnie opowiada o czynnościach, które wprawiają go w dobry nastrój, wyraża i uzasadnia opinie</w:t>
            </w:r>
          </w:p>
          <w:p w:rsidRPr="00D00F26" w:rsidR="00D00F26" w:rsidP="00D00F26" w:rsidRDefault="00F71F00" w14:paraId="123B4643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stara się</w:t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 aktywnie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ć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wizyty w opisanej kawiarni, rozpoczyna, prowadzi i kończy rozmowę, podtrzymuje rozmowę w przypadku trudności w jej przebiegu, popełniając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dość liczne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błędy uzyskuje i przekazuje informacje, wyraża i uzasadnia swoje opinie, pyta o opinie rozmówcy, wyraża swoje upodobania i pyta o upodobania rozmówcy</w:t>
            </w:r>
          </w:p>
          <w:p w:rsidRPr="00D00F26" w:rsidR="00D00F26" w:rsidP="00D00F26" w:rsidRDefault="00F71F00" w14:paraId="13B63E4A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częściowo</w:t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 bezbłędnie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wypowiada się na temat pierwszego wrażenia, wyraża i uzasadnia opinie</w:t>
            </w:r>
          </w:p>
          <w:p w:rsidRPr="00D00F26" w:rsidR="00D00F26" w:rsidP="00D00F26" w:rsidRDefault="00F71F00" w14:paraId="1ED879D1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00F26">
              <w:rPr>
                <w:rFonts w:ascii="Verdana" w:hAnsi="Verdana" w:cs="Calibri"/>
                <w:b w:val="0"/>
                <w:sz w:val="16"/>
                <w:szCs w:val="16"/>
              </w:rPr>
              <w:softHyphen/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stara się</w:t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 aktywnie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ć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znaczenia mowy ciała, rozpoczyna, prowadzi i kończy rozmowę, podtrzymuje rozmowę w przypadku trudności w jej przebiegu,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częściowo</w:t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bezbłędnie uzyskuje i przekazuje informacje, wyraża i uzasadnia swoje opinie, pyta o opinie rozmówcy, wyraża swoje upodobania i pyta o upodobania rozmówcy.</w:t>
            </w:r>
          </w:p>
          <w:p w:rsidRPr="00D00F26" w:rsidR="00D00F26" w:rsidP="00D00F26" w:rsidRDefault="00F71F00" w14:paraId="320C4676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00F26">
              <w:rPr>
                <w:rFonts w:ascii="Verdana" w:hAnsi="Verdana" w:cs="Calibri"/>
                <w:b w:val="0"/>
                <w:sz w:val="16"/>
                <w:szCs w:val="16"/>
              </w:rPr>
              <w:softHyphen/>
            </w:r>
            <w:r w:rsidRPr="00D00F26">
              <w:rPr>
                <w:rFonts w:ascii="Verdana" w:hAnsi="Verdana" w:cs="Calibri"/>
                <w:b w:val="0"/>
                <w:sz w:val="16"/>
                <w:szCs w:val="16"/>
              </w:rPr>
              <w:softHyphen/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prostymi zdaniami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przedmioty przedstawione na obrazkach i wyraża swoją opinię na temat zainteresowań ich właścicieli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dość liczne błędy</w:t>
            </w:r>
          </w:p>
          <w:p w:rsidRPr="00D00F26" w:rsidR="00D00F26" w:rsidP="00D00F26" w:rsidRDefault="00F71F00" w14:paraId="67B5815D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stara się</w:t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 aktywnie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ć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niezwykłego hobby, rozpoczyna, prowadzi i kończy rozmowę, podtrzymuje rozmowę w przypadku trudności w jej przebiegu, popełniając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dość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liczne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błędy uzyskuje i przekazuje informacje, wyraża i uzasadnia swoje opinie, pyta o opinie rozmówcy, wyraża swoje upodobania i pyta o upodobania rozmówcy</w:t>
            </w:r>
          </w:p>
          <w:p w:rsidRPr="00D00F26" w:rsidR="00D00F26" w:rsidP="00D00F26" w:rsidRDefault="00F71F00" w14:paraId="0660819D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korzystając z podręcznika, 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popełniając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dość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liczne 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błędy </w:t>
            </w:r>
            <w:r w:rsidRPr="00D00F26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</w:t>
            </w:r>
            <w:r w:rsidRPr="00D00F2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krótki </w:t>
            </w:r>
            <w:r w:rsidRPr="00D00F2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email do kolegi z zagranicy, w którym opisuje bliska mu osobę, opowiada o czynnościach, opisuje upodobania, stosuje zwroty i formy grzecznościowe</w:t>
            </w:r>
          </w:p>
          <w:p w:rsidRPr="002C40D0" w:rsidR="00DB0CFB" w:rsidP="00D00F26" w:rsidRDefault="00F71F00" w14:paraId="5814E04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D00F26">
              <w:rPr>
                <w:rFonts w:ascii="Verdana" w:hAnsi="Verdana"/>
                <w:sz w:val="16"/>
                <w:szCs w:val="16"/>
              </w:rPr>
              <w:t>– częściowo bezbłędnie</w:t>
            </w:r>
            <w:r w:rsidRPr="00D00F2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niektóre</w:t>
            </w:r>
            <w:r w:rsidRPr="00D00F2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informacje sformułowane w języku polskim i obcym</w:t>
            </w:r>
          </w:p>
        </w:tc>
        <w:tc>
          <w:tcPr>
            <w:tcW w:w="0" w:type="auto"/>
            <w:tcMar/>
          </w:tcPr>
          <w:p w:rsidRPr="00D00F26" w:rsidR="00D00F26" w:rsidP="00D00F26" w:rsidRDefault="00F71F00" w14:paraId="1BF8581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D00F26" w:rsidR="00D00F26" w:rsidP="00D00F26" w:rsidRDefault="00F71F00" w14:paraId="6CCA059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D00F26" w:rsidR="00D00F26" w:rsidP="00D00F26" w:rsidRDefault="00F71F00" w14:paraId="1AC23DE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D00F2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D00F26" w:rsidR="00D00F26" w:rsidP="00D00F26" w:rsidRDefault="00F71F00" w14:paraId="5E8EB04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D00F2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 przedstawione na rysunkach</w:t>
            </w:r>
          </w:p>
          <w:p w:rsidRPr="00D00F26" w:rsidR="00D00F26" w:rsidP="00D00F26" w:rsidRDefault="00F71F00" w14:paraId="4BDA7C81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na ogół aktywnie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:rsidRPr="00D00F26" w:rsidR="00D00F26" w:rsidP="00D00F26" w:rsidRDefault="00F71F00" w14:paraId="11ABBAEE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na ogół poprawnie opowiada o czynnościach, które wprawiają go w dobry nastrój, wyraża i uzasadnia opinie</w:t>
            </w:r>
          </w:p>
          <w:p w:rsidRPr="00D00F26" w:rsidR="00D00F26" w:rsidP="00D00F26" w:rsidRDefault="00F71F00" w14:paraId="6F27EEF7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wizyty w opisanej kawiarni,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:rsidRPr="00D00F26" w:rsidR="00D00F26" w:rsidP="00D00F26" w:rsidRDefault="00F71F00" w14:paraId="140C8074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w większości bezbłędnie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wypowiada się na temat pierwszego wrażenia, wyraża i uzasadnia opinie</w:t>
            </w:r>
          </w:p>
          <w:p w:rsidRPr="00D00F26" w:rsidR="00D00F26" w:rsidP="00D00F26" w:rsidRDefault="00F71F00" w14:paraId="66FC8AAB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00F26">
              <w:rPr>
                <w:rFonts w:ascii="Verdana" w:hAnsi="Verdana" w:cs="Calibri"/>
                <w:b w:val="0"/>
                <w:sz w:val="16"/>
                <w:szCs w:val="16"/>
              </w:rPr>
              <w:softHyphen/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znaczenia mowy ciała, rozpoczyna, prowadzi i kończy rozmowę, podtrzymuje rozmowę w przypadku trudności w jej przebiegu, w większości bezbłędnie uzyskuje i przekazuje informacje, wyraża i uzasadnia swoje opinie, pyta o opinie rozmówcy, wyraża swoje upodobania i pyta o upodobania rozmówcy.</w:t>
            </w:r>
          </w:p>
          <w:p w:rsidRPr="00D00F26" w:rsidR="00D00F26" w:rsidP="00D00F26" w:rsidRDefault="00F71F00" w14:paraId="7C64BE42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00F26">
              <w:rPr>
                <w:rFonts w:ascii="Verdana" w:hAnsi="Verdana" w:cs="Calibri"/>
                <w:b w:val="0"/>
                <w:sz w:val="16"/>
                <w:szCs w:val="16"/>
              </w:rPr>
              <w:softHyphen/>
            </w:r>
            <w:r w:rsidRPr="00D00F26">
              <w:rPr>
                <w:rFonts w:ascii="Verdana" w:hAnsi="Verdana" w:cs="Calibri"/>
                <w:b w:val="0"/>
                <w:sz w:val="16"/>
                <w:szCs w:val="16"/>
              </w:rPr>
              <w:softHyphen/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prostymi zdaniami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przedmioty przedstawione na obrazkach i wyraża swoją opinię na temat zainteresowań ich właścicieli</w:t>
            </w:r>
          </w:p>
          <w:p w:rsidRPr="00D00F26" w:rsidR="00D00F26" w:rsidP="00D00F26" w:rsidRDefault="00F71F00" w14:paraId="30C72BD9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niezwykłego hobby, rozpoczyna, prowadzi i kończy rozmowę, podtrzymuje rozmowę w przypadku trudności w jej przebiegu, popełniając nieliczne błędy uzyskuje i przekazuje informacje, wyraża i uzasadnia swoje opinie, pyta o opinie rozmówcy, wyraża swoje upodobania i pyta o upodobania rozmówcy</w:t>
            </w:r>
          </w:p>
          <w:p w:rsidRPr="00D00F26" w:rsidR="00D00F26" w:rsidP="00D00F26" w:rsidRDefault="00F71F00" w14:paraId="37850F70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nieliczne błędy </w:t>
            </w:r>
            <w:r w:rsidRPr="00D00F26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</w:t>
            </w:r>
            <w:r w:rsidRPr="00D00F2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email do kolegi z zagranicy, w którym opisuje bliska mu osobę, opowiada o czynnościach, opisuje upodobania, stosuje zwroty i formy grzecznościowe</w:t>
            </w:r>
          </w:p>
          <w:p w:rsidRPr="00DB0CFB" w:rsidR="00DB0CFB" w:rsidP="00D00F26" w:rsidRDefault="00F71F00" w14:paraId="2B2A522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D00F26">
              <w:rPr>
                <w:rFonts w:ascii="Verdana" w:hAnsi="Verdana"/>
                <w:sz w:val="16"/>
                <w:szCs w:val="16"/>
              </w:rPr>
              <w:t>– na ogół bezbłędnie</w:t>
            </w:r>
            <w:r w:rsidRPr="00D00F26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przekazuje w języku obcym informacje sformułowane w języku polskim i obcym</w:t>
            </w:r>
          </w:p>
        </w:tc>
        <w:tc>
          <w:tcPr>
            <w:tcW w:w="0" w:type="auto"/>
            <w:tcMar/>
          </w:tcPr>
          <w:p w:rsidRPr="00D00F26" w:rsidR="00D00F26" w:rsidP="00D00F26" w:rsidRDefault="00F71F00" w14:paraId="4F36B10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D00F26" w:rsidR="00D00F26" w:rsidP="00D00F26" w:rsidRDefault="00F71F00" w14:paraId="7AA5A5A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</w:t>
            </w:r>
            <w:r w:rsidRPr="00DD020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rozwiązuje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wszystkie 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>zadania na słuchanie i czytanie ze zrozumieniem</w:t>
            </w:r>
          </w:p>
          <w:p w:rsidRPr="00D00F26" w:rsidR="00D00F26" w:rsidP="00D00F26" w:rsidRDefault="00F71F00" w14:paraId="6710469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D00F2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D00F26" w:rsidR="00D00F26" w:rsidP="00D00F26" w:rsidRDefault="00F71F00" w14:paraId="2F15FDF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 w:rsidRPr="00D00F2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osoby przedstawione na rysunkach</w:t>
            </w:r>
          </w:p>
          <w:p w:rsidRPr="00D00F26" w:rsidR="00D00F26" w:rsidP="00D00F26" w:rsidRDefault="00F71F00" w14:paraId="6C3C109E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softHyphen/>
              <w:t xml:space="preserve">– aktywnie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:rsidRPr="00D00F26" w:rsidR="00D00F26" w:rsidP="00D00F26" w:rsidRDefault="00F71F00" w14:paraId="4332F68F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i szczegółowo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opowiada o czynnościach, które wprawiają go w dobry nastrój, wyraża i uzasadnia opinie</w:t>
            </w:r>
          </w:p>
          <w:p w:rsidRPr="00D00F26" w:rsidR="00D00F26" w:rsidP="00D00F26" w:rsidRDefault="00F71F00" w14:paraId="2E55CC1D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wizyty w opisanej kawiarni,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:rsidRPr="00D00F26" w:rsidR="00D00F26" w:rsidP="00D00F26" w:rsidRDefault="00F71F00" w14:paraId="4786EE76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samodzielnie </w:t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wypowiada się na temat pierwszego wrażenia, wyraża i uzasadnia opinie</w:t>
            </w:r>
          </w:p>
          <w:p w:rsidRPr="00D00F26" w:rsidR="00D00F26" w:rsidP="00D00F26" w:rsidRDefault="00F71F00" w14:paraId="218709A2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00F26">
              <w:rPr>
                <w:rFonts w:ascii="Verdana" w:hAnsi="Verdana" w:cs="Calibri"/>
                <w:b w:val="0"/>
                <w:sz w:val="16"/>
                <w:szCs w:val="16"/>
              </w:rPr>
              <w:softHyphen/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znaczenia mowy ciała, rozpoczyna, prowadzi i kończy rozmowę, podtrzymuje rozmowę w przypadku trudności w jej przebiegu, bezbłędnie uzyskuje i przekazuje informacje, wyraża i uzasadnia swoje opinie, pyta o opinie rozmówcy, wyraża swoje upodobania i pyta o upodobania rozmówcy.</w:t>
            </w:r>
          </w:p>
          <w:p w:rsidRPr="00D00F26" w:rsidR="00D00F26" w:rsidP="00D00F26" w:rsidRDefault="00F71F00" w14:paraId="70FA5527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00F26">
              <w:rPr>
                <w:rFonts w:ascii="Verdana" w:hAnsi="Verdana" w:cs="Calibri"/>
                <w:b w:val="0"/>
                <w:sz w:val="16"/>
                <w:szCs w:val="16"/>
              </w:rPr>
              <w:softHyphen/>
            </w:r>
            <w:r w:rsidRPr="00D00F26">
              <w:rPr>
                <w:rFonts w:ascii="Verdana" w:hAnsi="Verdana" w:cs="Calibri"/>
                <w:b w:val="0"/>
                <w:sz w:val="16"/>
                <w:szCs w:val="16"/>
              </w:rPr>
              <w:softHyphen/>
            </w: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szczegółowo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przedmioty przedstawione na obrazkach i wyraża swoją opinię na temat zainteresowań ich właścicieli</w:t>
            </w:r>
          </w:p>
          <w:p w:rsidRPr="00D00F26" w:rsidR="00D00F26" w:rsidP="00D00F26" w:rsidRDefault="00F71F00" w14:paraId="5710A6C4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D00F26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niezwykłego hobby, rozpoczyna, prowadzi i kończy rozmowę, podtrzymuje rozmowę w przypadku trudności w jej przebiegu, bezbłędnie uzyskuje i przekazuje informacje, wyraża i uzasadnia swoje opinie, pyta o opinie rozmówcy, wyraża swoje upodobania i pyta o upodobania rozmówcy</w:t>
            </w:r>
          </w:p>
          <w:p w:rsidRPr="00D00F26" w:rsidR="00D00F26" w:rsidP="00D00F26" w:rsidRDefault="00F71F00" w14:paraId="05B01279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</w:t>
            </w: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D00F26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pisze</w:t>
            </w:r>
            <w:r w:rsidRPr="00D00F2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email do kolegi z zagranicy, w którym opisuje bliska mu osobę, opowiada o czynnościach, opisuje upodobania, stosuje zwroty i formy grzecznościowe</w:t>
            </w:r>
          </w:p>
          <w:p w:rsidRPr="002C40D0" w:rsidR="00DB0CFB" w:rsidP="00D00F26" w:rsidRDefault="00F71F00" w14:paraId="36696022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D00F26">
              <w:rPr>
                <w:rFonts w:ascii="Verdana" w:hAnsi="Verdana"/>
                <w:b w:val="0"/>
                <w:bCs w:val="0"/>
                <w:sz w:val="16"/>
                <w:szCs w:val="16"/>
              </w:rPr>
              <w:t>– bezbłędnie</w:t>
            </w:r>
            <w:r w:rsidRPr="00D00F2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przekazuje w języku obcym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wszystkie </w:t>
            </w:r>
            <w:r w:rsidRPr="00D00F26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informacje sformułowane w języku polskim i obcym</w:t>
            </w:r>
          </w:p>
        </w:tc>
      </w:tr>
      <w:tr xmlns:wp14="http://schemas.microsoft.com/office/word/2010/wordml" w:rsidRPr="00E65F84" w:rsidR="00EF4B72" w:rsidTr="28DE563F" w14:paraId="16D6F323" wp14:textId="77777777">
        <w:tc>
          <w:tcPr>
            <w:tcW w:w="0" w:type="auto"/>
            <w:gridSpan w:val="5"/>
            <w:shd w:val="clear" w:color="auto" w:fill="D9D9D9" w:themeFill="background1" w:themeFillShade="D9"/>
            <w:tcMar/>
          </w:tcPr>
          <w:p w:rsidRPr="00C822C3" w:rsidR="00EF4B72" w:rsidP="001A12A1" w:rsidRDefault="00EF4B72" w14:paraId="2AD62899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822C3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1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xmlns:wp14="http://schemas.microsoft.com/office/word/2010/wordml" w:rsidRPr="00281F3E" w:rsidR="00DB0CFB" w:rsidTr="28DE563F" w14:paraId="24084299" wp14:textId="77777777">
        <w:tc>
          <w:tcPr>
            <w:tcW w:w="0" w:type="auto"/>
            <w:gridSpan w:val="5"/>
            <w:shd w:val="clear" w:color="auto" w:fill="00B050"/>
            <w:tcMar/>
          </w:tcPr>
          <w:p w:rsidRPr="00281F3E" w:rsidR="00DB0CFB" w:rsidP="00DB0CFB" w:rsidRDefault="00DB76EB" w14:paraId="3098428F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Miejsce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zamieszkania</w:t>
            </w:r>
            <w:proofErr w:type="spellEnd"/>
          </w:p>
        </w:tc>
      </w:tr>
      <w:tr xmlns:wp14="http://schemas.microsoft.com/office/word/2010/wordml" w:rsidRPr="00E65F84" w:rsidR="00877F1B" w:rsidTr="28DE563F" w14:paraId="3882787A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281F3E" w:rsidR="00DB0CFB" w:rsidP="28DE563F" w:rsidRDefault="00DB0CFB" w14:paraId="66204FF1" w14:noSpellErr="1" wp14:textId="40A568A5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  <w:lang w:val="en-US"/>
              </w:rPr>
            </w:pPr>
          </w:p>
          <w:p w:rsidRPr="00E65F84" w:rsidR="00DB0CFB" w:rsidP="00DB0CFB" w:rsidRDefault="00DB0CFB" w14:paraId="10355A73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B0CFB" w:rsidP="00DB0CFB" w:rsidRDefault="00DB0CFB" w14:paraId="2DBF0D7D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6B62F1B3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2CF18BC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02F2C34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0072DB7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680A4E5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7D93533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19219836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0A04007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877F1B" w:rsidTr="28DE563F" w14:paraId="4E73C3CB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296FEF7D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7194DBDC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7294F45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696D7FA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2FC2CA8E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49080B2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6512C9FA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877F1B" w:rsidTr="28DE563F" w14:paraId="4230A6D2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B0CFB" w:rsidP="00DB0CFB" w:rsidRDefault="00DB0CFB" w14:paraId="1A19DD2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19FA73C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9742CB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57EEBC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6B5FB42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54FB42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877F1B" w:rsidTr="28DE563F" w14:paraId="732388C3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769D0D3C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0ACD97D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2F6F8C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5CDAB4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E0306D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891923" w:rsidTr="28DE563F" w14:paraId="30C9BDB0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54CD245A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1B53EB" w:rsidR="00DB0CFB" w:rsidP="00281F3E" w:rsidRDefault="00DB0CFB" w14:paraId="0EB04BFE" wp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DB76EB">
              <w:rPr>
                <w:rFonts w:ascii="Verdana" w:hAnsi="Verdana"/>
                <w:color w:val="000000"/>
                <w:sz w:val="16"/>
                <w:szCs w:val="16"/>
              </w:rPr>
              <w:t>miejsce zamieszkania</w:t>
            </w:r>
          </w:p>
          <w:p w:rsidRPr="00DB76EB" w:rsidR="00DB76EB" w:rsidP="00DB76EB" w:rsidRDefault="00DB0CFB" w14:paraId="57FDBE2F" wp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DB76EB">
              <w:rPr>
                <w:rFonts w:ascii="Verdana" w:hAnsi="Verdana"/>
                <w:i/>
                <w:color w:val="000000"/>
                <w:sz w:val="16"/>
                <w:szCs w:val="16"/>
              </w:rPr>
              <w:t>kultura</w:t>
            </w:r>
          </w:p>
          <w:p w:rsidRPr="00DB76EB" w:rsidR="00DB76EB" w:rsidP="00DB76EB" w:rsidRDefault="00DB76EB" w14:paraId="7A0E0EFD" wp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76EB">
              <w:rPr>
                <w:rFonts w:ascii="Verdana" w:hAnsi="Verdana"/>
                <w:sz w:val="16"/>
                <w:szCs w:val="16"/>
              </w:rPr>
              <w:t>p</w:t>
            </w:r>
            <w:r w:rsidRPr="00DB76EB">
              <w:rPr>
                <w:rFonts w:ascii="Verdana" w:hAnsi="Verdana" w:cs="Calibri"/>
                <w:color w:val="000000"/>
                <w:sz w:val="16"/>
                <w:szCs w:val="16"/>
              </w:rPr>
              <w:t>odstawowa wiedza o krajach, społeczeństwach i kulturach społeczności, które posługują się danym językiem obcym nowożytnym</w:t>
            </w:r>
          </w:p>
          <w:p w:rsidRPr="00DB76EB" w:rsidR="00DB76EB" w:rsidP="00DB76EB" w:rsidRDefault="00DB76EB" w14:paraId="5B34D489" wp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76EB">
              <w:rPr>
                <w:rFonts w:ascii="Verdana" w:hAnsi="Verdana"/>
                <w:color w:val="000000"/>
                <w:sz w:val="16"/>
                <w:szCs w:val="16"/>
              </w:rPr>
              <w:t>k</w:t>
            </w:r>
            <w:r w:rsidRPr="00DB76EB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onstrukcje: </w:t>
            </w:r>
            <w:proofErr w:type="spellStart"/>
            <w:r w:rsidRPr="00DB76EB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there</w:t>
            </w:r>
            <w:proofErr w:type="spellEnd"/>
            <w:r w:rsidRPr="00DB76EB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B76EB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DB76EB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/ </w:t>
            </w:r>
            <w:proofErr w:type="spellStart"/>
            <w:r w:rsidRPr="00DB76EB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there</w:t>
            </w:r>
            <w:proofErr w:type="spellEnd"/>
            <w:r w:rsidRPr="00DB76EB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B76EB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are</w:t>
            </w:r>
            <w:proofErr w:type="spellEnd"/>
          </w:p>
          <w:p w:rsidRPr="00DB76EB" w:rsidR="00281F3E" w:rsidP="00DB76EB" w:rsidRDefault="00DB76EB" w14:paraId="249CA177" wp14:textId="77777777">
            <w:pPr>
              <w:pStyle w:val="NormalnyWeb"/>
              <w:numPr>
                <w:ilvl w:val="0"/>
                <w:numId w:val="15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76EB">
              <w:rPr>
                <w:rFonts w:ascii="Verdana" w:hAnsi="Verdana"/>
                <w:color w:val="000000"/>
                <w:sz w:val="16"/>
                <w:szCs w:val="16"/>
              </w:rPr>
              <w:t>przyimki m</w:t>
            </w:r>
            <w:r w:rsidRPr="00DB76EB">
              <w:rPr>
                <w:rFonts w:ascii="Verdana" w:hAnsi="Verdana" w:cs="Calibri"/>
                <w:color w:val="000000"/>
                <w:sz w:val="16"/>
                <w:szCs w:val="16"/>
              </w:rPr>
              <w:t>iejsca</w:t>
            </w:r>
          </w:p>
        </w:tc>
      </w:tr>
      <w:tr xmlns:wp14="http://schemas.microsoft.com/office/word/2010/wordml" w:rsidRPr="00E65F84" w:rsidR="00877F1B" w:rsidTr="28DE563F" w14:paraId="679268AE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3885E29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EF4B72" w:rsidR="008B2C22" w:rsidP="008B2C22" w:rsidRDefault="008B2C22" w14:paraId="2AB0774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nie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Pr="00EF4B72" w:rsidR="008B2C22" w:rsidP="008B2C22" w:rsidRDefault="008B2C22" w14:paraId="072D563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–poprawnie rozwiązuje </w:t>
            </w:r>
            <w:r w:rsidR="001F6B3E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niektóre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zadania na słuchanie i czytanie ze zrozumieniem</w:t>
            </w:r>
          </w:p>
          <w:p w:rsidRPr="00EF4B72" w:rsidR="008B2C22" w:rsidP="008B2C22" w:rsidRDefault="008B2C22" w14:paraId="0308320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1F6B3E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prostymi zdaniami </w:t>
            </w:r>
            <w:r w:rsidR="001F6B3E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zdawkowo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pomieszczenie przedstawione na fotografii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EF4B72" w:rsidR="008B2C22" w:rsidP="008B2C22" w:rsidRDefault="008B2C22" w14:paraId="77B70BE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1F6B3E">
              <w:rPr>
                <w:rFonts w:ascii="Verdana" w:hAnsi="Verdana"/>
                <w:b w:val="0"/>
                <w:bCs w:val="0"/>
                <w:sz w:val="16"/>
                <w:szCs w:val="16"/>
              </w:rPr>
              <w:t>z trudem uczestniczy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miejsca zamieszkania i prac domowych, popełniając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liczne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błędy uzyskuje i przekazuje informacje, </w:t>
            </w:r>
            <w:r w:rsidR="001F6B3E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EF4B72" w:rsidR="008B2C22" w:rsidP="008B2C22" w:rsidRDefault="008B2C22" w14:paraId="645B428C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1F6B3E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błędy, zdawkowo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położenie przedmiotów przedstawionych na rysunku</w:t>
            </w:r>
          </w:p>
          <w:p w:rsidRPr="00EF4B72" w:rsidR="008B2C22" w:rsidP="008B2C22" w:rsidRDefault="008B2C22" w14:paraId="36F7C84E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</w:t>
            </w:r>
            <w:r w:rsidR="001F6B3E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prostych konstrukcji,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="001F6B3E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swoją okolicę</w:t>
            </w:r>
          </w:p>
          <w:p w:rsidRPr="00EF4B72" w:rsidR="008B2C22" w:rsidP="008B2C22" w:rsidRDefault="008B2C22" w14:paraId="15AB31B5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1F6B3E">
              <w:rPr>
                <w:rFonts w:ascii="Verdana" w:hAnsi="Verdana"/>
                <w:b w:val="0"/>
                <w:bCs w:val="0"/>
                <w:sz w:val="16"/>
                <w:szCs w:val="16"/>
              </w:rPr>
              <w:t>z trudem uczestniczy</w:t>
            </w:r>
            <w:r w:rsidRPr="00EF4B72" w:rsidR="001F6B3E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 rozmowie na temat udogodnień w swojej okolicy oraz wymarzonego domu,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uzyskuje i przekazuje informacje, </w:t>
            </w:r>
            <w:r w:rsidR="001F6B3E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EF4B72" w:rsidR="008B2C22" w:rsidP="008B2C22" w:rsidRDefault="008B2C22" w14:paraId="0E8F9CF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1F6B3E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błędy, zdawkowo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 związanego z miejscem zamieszkania, wyraża i uzasadnia swoje opinie</w:t>
            </w:r>
          </w:p>
          <w:p w:rsidRPr="00EF4B72" w:rsidR="008B2C22" w:rsidP="008B2C22" w:rsidRDefault="008B2C22" w14:paraId="594CCAEA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prostymi zdaniami </w:t>
            </w:r>
            <w:r w:rsidR="00F71F0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zdawkowo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ulubione miejsce w domu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EF4B72" w:rsidR="008B2C22" w:rsidP="008B2C22" w:rsidRDefault="008B2C22" w14:paraId="60931F46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F71F00">
              <w:rPr>
                <w:rFonts w:ascii="Verdana" w:hAnsi="Verdana"/>
                <w:b w:val="0"/>
                <w:bCs w:val="0"/>
                <w:sz w:val="16"/>
                <w:szCs w:val="16"/>
              </w:rPr>
              <w:t>z trudem uczestniczy</w:t>
            </w:r>
            <w:r w:rsidRPr="00EF4B72" w:rsidR="00F71F0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 rozmowie, popełniając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liczne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błędy uzyskuje i przekazuje informacje i wyjaśnienia</w:t>
            </w:r>
          </w:p>
          <w:p w:rsidRPr="00EF4B72" w:rsidR="008B2C22" w:rsidP="008B2C22" w:rsidRDefault="008B2C22" w14:paraId="71228BF1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korzystając z podręcznika</w:t>
            </w:r>
            <w:r w:rsidR="00F71F00">
              <w:rPr>
                <w:rFonts w:ascii="Verdana" w:hAnsi="Verdana"/>
                <w:b w:val="0"/>
                <w:sz w:val="16"/>
                <w:szCs w:val="16"/>
              </w:rPr>
              <w:t xml:space="preserve"> i pomocy nauczyciela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, </w:t>
            </w:r>
            <w:r w:rsidR="00F71F00">
              <w:rPr>
                <w:rFonts w:ascii="Verdana" w:hAnsi="Verdana"/>
                <w:b w:val="0"/>
                <w:sz w:val="16"/>
                <w:szCs w:val="16"/>
              </w:rPr>
              <w:t xml:space="preserve">bardzo </w:t>
            </w: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prostymi zdaniami, </w:t>
            </w:r>
            <w:r w:rsidR="00F71F00">
              <w:rPr>
                <w:rFonts w:ascii="Verdana" w:hAnsi="Verdana"/>
                <w:b w:val="0"/>
                <w:sz w:val="16"/>
                <w:szCs w:val="16"/>
              </w:rPr>
              <w:t>popełniając liczne błędy</w:t>
            </w: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pisze </w:t>
            </w:r>
            <w:r w:rsidR="00F71F0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bardzo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krótką 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odpowiedź na ogłoszenie dotyczące wynajmu mieszkania, uzyskuje i przekazuje informacje i wyjaśnienia, stosuje zwroty i formy grzecznościowe</w:t>
            </w:r>
          </w:p>
          <w:p w:rsidRPr="00EF4B72" w:rsidR="008B2C22" w:rsidP="008B2C22" w:rsidRDefault="008B2C22" w14:paraId="511A8182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F71F00">
              <w:rPr>
                <w:rFonts w:ascii="Verdana" w:hAnsi="Verdana"/>
                <w:b w:val="0"/>
                <w:bCs/>
                <w:sz w:val="16"/>
                <w:szCs w:val="16"/>
              </w:rPr>
              <w:t>z trudem uczestniczy</w:t>
            </w:r>
            <w:r w:rsidRPr="00EF4B72" w:rsidR="00F71F0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w rozmowie na temat sztuki ulicznej,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uzyskuje i przekazuje informacje i wyjaśnienia, </w:t>
            </w:r>
            <w:r w:rsidR="00F71F0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EF4B72" w:rsidR="008B2C22" w:rsidP="008B2C22" w:rsidRDefault="008B2C22" w14:paraId="03680CC5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F71F00">
              <w:rPr>
                <w:rFonts w:ascii="Verdana" w:hAnsi="Verdana"/>
                <w:b w:val="0"/>
                <w:bCs/>
                <w:sz w:val="16"/>
                <w:szCs w:val="16"/>
              </w:rPr>
              <w:t>z trudem uczestniczy</w:t>
            </w:r>
            <w:r w:rsidRPr="00EF4B72" w:rsidR="00F71F0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w rozmowie na temat graffiti lub sztuki ulicznej obecnej w jego okolicy,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uzyskuje i przekazuje informacje i wyjaśnienia, </w:t>
            </w:r>
            <w:r w:rsidR="00F71F00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EF4B72" w:rsidR="008B2C22" w:rsidP="008B2C22" w:rsidRDefault="008B2C22" w14:paraId="0FA9AFB6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korzystając z podręcznika</w:t>
            </w:r>
            <w:r w:rsidR="00F71F00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i pomocy nauczyciela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, </w:t>
            </w:r>
            <w:r w:rsidR="00F71F00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EF4B72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pisze </w:t>
            </w:r>
            <w:r w:rsidR="00F71F00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bardzo 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krótki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email do znajomego z Anglii, w którym</w:t>
            </w:r>
            <w:r w:rsidR="00F71F00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zdawkowo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opisuje remont swojego pokoju, wyraża i uzasadnia opinie, przekazuje informacje i wyjaśnienia, prosi o opinię, zaprasza, stosuje zwroty i formy grzecznościowe</w:t>
            </w:r>
          </w:p>
          <w:p w:rsidRPr="002C40D0" w:rsidR="00DB0CFB" w:rsidP="008B2C22" w:rsidRDefault="008B2C22" w14:paraId="5B0BF17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F4B72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F71F00" w:rsidR="00F71F00">
              <w:rPr>
                <w:rFonts w:ascii="Verdana" w:hAnsi="Verdana"/>
                <w:sz w:val="16"/>
                <w:szCs w:val="16"/>
              </w:rPr>
              <w:t>popełniając liczne błędy</w:t>
            </w:r>
            <w:r w:rsidR="00877F1B">
              <w:rPr>
                <w:rFonts w:ascii="Verdana" w:hAnsi="Verdana"/>
                <w:sz w:val="16"/>
                <w:szCs w:val="16"/>
              </w:rPr>
              <w:t>,</w:t>
            </w:r>
            <w:r w:rsidRPr="00F71F0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71F00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EF4B72" w:rsidR="00EF4B72" w:rsidP="00EF4B72" w:rsidRDefault="00EF4B72" w14:paraId="6E7CA13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właściwie reaguje na polecenia</w:t>
            </w:r>
          </w:p>
          <w:p w:rsidRPr="00EF4B72" w:rsidR="00EF4B72" w:rsidP="00EF4B72" w:rsidRDefault="00EF4B72" w14:paraId="50D404B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zadania na słuchanie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br/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i czytanie ze zrozumieniem</w:t>
            </w:r>
          </w:p>
          <w:p w:rsidRPr="00EF4B72" w:rsidR="00EF4B72" w:rsidP="00EF4B72" w:rsidRDefault="00EF4B72" w14:paraId="59FE118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EF4B72"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EF4B72" w:rsidR="00EF4B72" w:rsidP="00EF4B72" w:rsidRDefault="00EF4B72" w14:paraId="0F16A24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pomieszczenie przedstawione na fotografii</w:t>
            </w:r>
            <w:r w:rsidR="00BE48C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EF4B72" w:rsidR="00EF4B72" w:rsidP="00EF4B72" w:rsidRDefault="00EF4B72" w14:paraId="7879DE5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>stara się aktywnie uczestniczyć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miejsca zamieszkania i prac domowych, rozpoczyna, prowadzi i kończy rozmowę, podtrzymuje rozmowę w przypadku trudności w jej przebiegu, popełniając </w:t>
            </w:r>
            <w:r w:rsidR="00BE48C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dość liczne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błędy uzyskuje i przekazuje informacje, wyraża i uzasadnia swoje opinie, pyta o opinie rozmówcy</w:t>
            </w:r>
          </w:p>
          <w:p w:rsidRPr="00EF4B72" w:rsidR="00EF4B72" w:rsidP="00EF4B72" w:rsidRDefault="00EF4B72" w14:paraId="4024E628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położenie przedmiotów przedstawionych na rysunku</w:t>
            </w:r>
          </w:p>
          <w:p w:rsidRPr="00EF4B72" w:rsidR="00EF4B72" w:rsidP="00EF4B72" w:rsidRDefault="00EF4B72" w14:paraId="3526C29B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prostych konstrukcji,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opisuje swoją okolicę</w:t>
            </w:r>
          </w:p>
          <w:p w:rsidRPr="00EF4B72" w:rsidR="00EF4B72" w:rsidP="00EF4B72" w:rsidRDefault="00EF4B72" w14:paraId="558FA0BD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>stara się aktywnie uczestniczyć</w:t>
            </w:r>
            <w:r w:rsidRPr="00EF4B72" w:rsidR="00BE48C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 rozmowie na temat udogodnień w swojej okolicy oraz wymarzonego domu, rozpoczyna, prowadzi i kończy rozmowę, podtrzymuje rozmowę w przypadku trudności w jej przebiegu, </w:t>
            </w:r>
            <w:r w:rsidR="00BE48C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dość liczne błędy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uzyskuje i przekazuje informacje, wyraża i uzasadnia swoje opinie, pyta o opinie rozmówcy</w:t>
            </w:r>
          </w:p>
          <w:p w:rsidRPr="00EF4B72" w:rsidR="00EF4B72" w:rsidP="00EF4B72" w:rsidRDefault="00EF4B72" w14:paraId="7ED8A14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 związanego z miejscem zamieszkania, wyraża i uzasadnia swoje opinie</w:t>
            </w:r>
          </w:p>
          <w:p w:rsidRPr="00EF4B72" w:rsidR="00EF4B72" w:rsidP="00EF4B72" w:rsidRDefault="00EF4B72" w14:paraId="0044A82D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prostymi zdaniami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ulubione miejsce w domu</w:t>
            </w:r>
            <w:r w:rsidR="00BE48C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EF4B72" w:rsidR="00EF4B72" w:rsidP="00EF4B72" w:rsidRDefault="00EF4B72" w14:paraId="60BFEA11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>stara się aktywnie uczestniczyć</w:t>
            </w:r>
            <w:r w:rsidRPr="00EF4B72" w:rsidR="00BE48C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 rozmowie, rozpoczyna, prowadzi i kończy rozmowę, podtrzymuje rozmowę w przypadku trudności w jej przebiegu, popełniając </w:t>
            </w:r>
            <w:r w:rsidR="00BE48C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dość liczne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błędy uzyskuje i przekazuje informacje i wyjaśnienia</w:t>
            </w:r>
          </w:p>
          <w:p w:rsidRPr="00EF4B72" w:rsidR="00EF4B72" w:rsidP="00EF4B72" w:rsidRDefault="00EF4B72" w14:paraId="5BE73F11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sz w:val="16"/>
                <w:szCs w:val="16"/>
              </w:rPr>
              <w:t xml:space="preserve">korzystając z podręcznika, </w:t>
            </w: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prostymi zdaniami, </w:t>
            </w:r>
            <w:r w:rsidR="00BE48C3">
              <w:rPr>
                <w:rFonts w:ascii="Verdana" w:hAnsi="Verdana"/>
                <w:b w:val="0"/>
                <w:sz w:val="16"/>
                <w:szCs w:val="16"/>
              </w:rPr>
              <w:t>częściowo</w:t>
            </w: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 bezbłędnie 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pisze </w:t>
            </w:r>
            <w:r w:rsidR="00BE48C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krótką 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odpowiedź na ogłoszenie dotyczące wynajmu mieszkania, uzyskuje i przekazuje informacje i wyjaśnienia, stosuje zwroty i formy grzecznościowe</w:t>
            </w:r>
          </w:p>
          <w:p w:rsidRPr="00EF4B72" w:rsidR="00EF4B72" w:rsidP="00EF4B72" w:rsidRDefault="00EF4B72" w14:paraId="5CEEBF19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/>
                <w:sz w:val="16"/>
                <w:szCs w:val="16"/>
              </w:rPr>
              <w:t>stara się aktywnie uczestniczyć</w:t>
            </w:r>
            <w:r w:rsidRPr="00EF4B72" w:rsidR="00BE48C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w rozmowie na temat sztuki ulicznej, rozpoczyna, prowadzi i kończy rozmowę, podtrzymuje rozmowę w przypadku trudności w jej przebiegu, </w:t>
            </w:r>
            <w:r w:rsidR="00BE48C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uzyskuje i przekazuje informacje i wyjaśnienia, wyraża i uzasadnia swoje opinie, pyta o opinie rozmówcy</w:t>
            </w:r>
          </w:p>
          <w:p w:rsidRPr="00EF4B72" w:rsidR="00EF4B72" w:rsidP="00EF4B72" w:rsidRDefault="00EF4B72" w14:paraId="2E702FF3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/>
                <w:sz w:val="16"/>
                <w:szCs w:val="16"/>
              </w:rPr>
              <w:t>stara się aktywnie uczestniczyć</w:t>
            </w:r>
            <w:r w:rsidRPr="00EF4B72" w:rsidR="00BE48C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w rozmowie na temat graffiti lub sztuki ulicznej obecnej w jego okolicy, rozpoczyna, prowadzi i kończy rozmowę, podtrzymuje rozmowę w przypadku trudności w jej przebiegu, </w:t>
            </w:r>
            <w:r w:rsidR="00BE48C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uzyskuje i przekazuje informacje i wyjaśnienia, wyraża i uzasadnia swoje opinie, pyta o opinie rozmówcy</w:t>
            </w:r>
          </w:p>
          <w:p w:rsidRPr="00EF4B72" w:rsidR="00EF4B72" w:rsidP="00EF4B72" w:rsidRDefault="00EF4B72" w14:paraId="6F687A2E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>korzystając z podręcznika, częściowo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EF4B72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pisze </w:t>
            </w:r>
            <w:r w:rsidR="00BE48C3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krótki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email do znajomego z Anglii, w którym opisuje remont swojego pokoju, wyraża i uzasadnia opinie, przekazuje informacje i wyjaśnienia, prosi o opinię, zaprasza, stosuje zwroty i formy grzecznościowe</w:t>
            </w:r>
          </w:p>
          <w:p w:rsidRPr="002C40D0" w:rsidR="00DB0CFB" w:rsidP="00EF4B72" w:rsidRDefault="00EF4B72" w14:paraId="5D977F78" wp14:textId="77777777">
            <w:pPr>
              <w:pStyle w:val="Domynie"/>
              <w:rPr>
                <w:rFonts w:ascii="Verdana" w:hAnsi="Verdana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BE48C3"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przekazuje w języku obcym </w:t>
            </w:r>
            <w:r w:rsidR="00BE48C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niektóre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EF4B72" w:rsidR="00EF4B72" w:rsidP="00EF4B72" w:rsidRDefault="00EF4B72" w14:paraId="72F6775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EF4B72" w:rsidR="00EF4B72" w:rsidP="00EF4B72" w:rsidRDefault="00EF4B72" w14:paraId="4FF392C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poprawnie rozwiązuje zadania na słuchanie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br/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i czytanie ze zrozumieniem</w:t>
            </w:r>
          </w:p>
          <w:p w:rsidRPr="00EF4B72" w:rsidR="00EF4B72" w:rsidP="00EF4B72" w:rsidRDefault="00EF4B72" w14:paraId="3577056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EF4B72" w:rsidR="00EF4B72" w:rsidP="00EF4B72" w:rsidRDefault="00EF4B72" w14:paraId="599E27E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pomieszczenie przedstawione na fotografii</w:t>
            </w:r>
          </w:p>
          <w:p w:rsidRPr="00EF4B72" w:rsidR="00EF4B72" w:rsidP="00EF4B72" w:rsidRDefault="00EF4B72" w14:paraId="2EDCC30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bookmarkStart w:name="__DdeLink__14_1953253503" w:id="0"/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bookmarkEnd w:id="0"/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na ogół aktywnie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na temat miejsca zamieszkania i prac domowych, rozpoczyna, prowadzi i kończy rozmowę, podtrzymuje rozmowę w przypadku trudności w jej przebiegu, popełniając nieliczne błędy uzyskuje i przekazuje informacje, wyraża i uzasadnia swoje opinie, pyta o opinie rozmówcy</w:t>
            </w:r>
          </w:p>
          <w:p w:rsidRPr="00EF4B72" w:rsidR="00EF4B72" w:rsidP="00EF4B72" w:rsidRDefault="00EF4B72" w14:paraId="0A1C1A7E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bezbłędnie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położenie przedmiotów przedstawionych na rysunku</w:t>
            </w:r>
          </w:p>
          <w:p w:rsidRPr="00EF4B72" w:rsidR="00EF4B72" w:rsidP="00EF4B72" w:rsidRDefault="00EF4B72" w14:paraId="5C53882E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poznanych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konstrukcji,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opisuje swoją okolicę</w:t>
            </w:r>
          </w:p>
          <w:p w:rsidRPr="00EF4B72" w:rsidR="00EF4B72" w:rsidP="00EF4B72" w:rsidRDefault="00EF4B72" w14:paraId="52E6BB4C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na temat udogodnień w swojej okolicy oraz wymarzonego domu, rozpoczyna, prowadzi i kończy rozmowę, podtrzymuje rozmowę w przypadku trudności w jej przebiegu, na ogół bezbłędnie uzyskuje i przekazuje informacje, wyraża i uzasadnia swoje opinie, pyta o opinie rozmówcy</w:t>
            </w:r>
          </w:p>
          <w:p w:rsidRPr="00EF4B72" w:rsidR="00EF4B72" w:rsidP="00EF4B72" w:rsidRDefault="00EF4B72" w14:paraId="4CC7BE7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 związanego z miejscem zamieszkania, wyraża i uzasadnia swoje opinie</w:t>
            </w:r>
          </w:p>
          <w:p w:rsidRPr="00EF4B72" w:rsidR="00EF4B72" w:rsidP="00EF4B72" w:rsidRDefault="00EF4B72" w14:paraId="3DC8F5DB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ulubione miejsce w domu</w:t>
            </w:r>
          </w:p>
          <w:p w:rsidRPr="00EF4B72" w:rsidR="00EF4B72" w:rsidP="00EF4B72" w:rsidRDefault="00EF4B72" w14:paraId="74DB115E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rozmowie, rozpoczyna, prowadzi i kończy rozmowę, podtrzymuje rozmowę w przypadku trudności w jej przebiegu, popełniając nieliczne błędy uzyskuje i przekazuje informacje i wyjaśnienia</w:t>
            </w:r>
          </w:p>
          <w:p w:rsidRPr="00EF4B72" w:rsidR="00EF4B72" w:rsidP="00EF4B72" w:rsidRDefault="00EF4B72" w14:paraId="18F5E4DF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– prostymi zdaniami, na ogół bezbłędnie 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pisze odpowiedź na ogłoszenie dotyczące wynajmu mieszkania, uzyskuje i przekazuje informacje i wyjaśnienia, stosuje zwroty i formy grzecznościowe</w:t>
            </w:r>
          </w:p>
          <w:p w:rsidRPr="00EF4B72" w:rsidR="00EF4B72" w:rsidP="00EF4B72" w:rsidRDefault="00EF4B72" w14:paraId="4015F55D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sztuki ulicznej,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:rsidRPr="00EF4B72" w:rsidR="00EF4B72" w:rsidP="00EF4B72" w:rsidRDefault="00EF4B72" w14:paraId="74C5F424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graffiti lub sztuki ulicznej obecnej w jego okolicy,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EF4B72" w:rsidR="00EF4B72" w:rsidP="00EF4B72" w:rsidRDefault="00EF4B72" w14:paraId="1C651BDC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EF4B72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pisze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email do znajomego z Anglii, w którym opisuje remont swojego pokoju, wyraża i uzasadnia opinie, przekazuje informacje i wyjaśnienia, prosi o opinię, zaprasza, stosuje zwroty i formy grzecznościowe</w:t>
            </w:r>
          </w:p>
          <w:p w:rsidRPr="00281F3E" w:rsidR="00DB0CFB" w:rsidP="00EF4B72" w:rsidRDefault="00EF4B72" w14:paraId="5297B5B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F4B72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EF4B72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EF4B72" w:rsidR="00EF4B72" w:rsidP="00EF4B72" w:rsidRDefault="00EF4B72" w14:paraId="3A10046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EF4B72" w:rsidR="00EF4B72" w:rsidP="00EF4B72" w:rsidRDefault="00EF4B72" w14:paraId="407CDFD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</w:t>
            </w:r>
            <w:r w:rsidR="001F6B3E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wszystkie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zadania na słuchanie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br/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i czytanie ze zrozumieniem</w:t>
            </w:r>
          </w:p>
          <w:p w:rsidRPr="00EF4B72" w:rsidR="00EF4B72" w:rsidP="00EF4B72" w:rsidRDefault="00EF4B72" w14:paraId="6B1E539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EF4B72" w:rsidR="00EF4B72" w:rsidP="00EF4B72" w:rsidRDefault="00EF4B72" w14:paraId="1A3B221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szczegółowo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pomieszczenie przedstawione na fotografii</w:t>
            </w:r>
          </w:p>
          <w:p w:rsidRPr="00EF4B72" w:rsidR="00EF4B72" w:rsidP="00EF4B72" w:rsidRDefault="00EF4B72" w14:paraId="3B50292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na temat miejsca zamieszkania i prac domowych, rozpoczyna, prowadzi i kończy rozmowę, podtrzymuje rozmowę w przypadku trudności w jej przebiegu,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uzyskuje i przekazuje informacje, wyraża i uzasadnia swoje opinie, pyta o opinie rozmówcy</w:t>
            </w:r>
          </w:p>
          <w:p w:rsidRPr="00EF4B72" w:rsidR="00EF4B72" w:rsidP="00EF4B72" w:rsidRDefault="00EF4B72" w14:paraId="7466B68D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i szczegółowo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położenie przedmiotów przedstawionych na rysunku</w:t>
            </w:r>
          </w:p>
          <w:p w:rsidRPr="00EF4B72" w:rsidR="00EF4B72" w:rsidP="00EF4B72" w:rsidRDefault="00EF4B72" w14:paraId="06F5EA67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>– używając złożonych konstrukcji,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szczegółowo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swoją okolicę</w:t>
            </w:r>
          </w:p>
          <w:p w:rsidRPr="00EF4B72" w:rsidR="00EF4B72" w:rsidP="00EF4B72" w:rsidRDefault="00EF4B72" w14:paraId="1F2910BC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na temat udogodnień w swojej okolicy oraz wymarzonego domu, rozpoczyna, prowadzi i kończy rozmowę, podtrzymuje rozmowę w przypadku trudności w jej przebiegu, bezbłędnie uzyskuje i przekazuje informacje, wyraża i uzasadnia swoje opinie, pyta o opinie rozmówcy</w:t>
            </w:r>
          </w:p>
          <w:p w:rsidRPr="00EF4B72" w:rsidR="00EF4B72" w:rsidP="00EF4B72" w:rsidRDefault="00EF4B72" w14:paraId="285DF04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 związanego z miejscem zamieszkania, wyraża i uzasadnia swoje opinie</w:t>
            </w:r>
          </w:p>
          <w:p w:rsidRPr="00EF4B72" w:rsidR="00EF4B72" w:rsidP="00EF4B72" w:rsidRDefault="00EF4B72" w14:paraId="5AD72494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szczegółowo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ulubione miejsce w domu</w:t>
            </w:r>
          </w:p>
          <w:p w:rsidRPr="00EF4B72" w:rsidR="00EF4B72" w:rsidP="00EF4B72" w:rsidRDefault="00EF4B72" w14:paraId="295DB625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uczestniczy w rozmowie, rozpoczyna, prowadzi i kończy rozmowę, podtrzymuje rozmowę w przypadku trudności w jej przebiegu,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uzyskuje i przekazuje informacje i wyjaśnienia</w:t>
            </w:r>
          </w:p>
          <w:p w:rsidRPr="00EF4B72" w:rsidR="00EF4B72" w:rsidP="00EF4B72" w:rsidRDefault="00EF4B72" w14:paraId="104818E0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samodzielnie i </w:t>
            </w: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pisze odpowiedź na ogłoszenie dotyczące wynajmu mieszkania, uzyskuje i przekazuje informacje i wyjaśnienia, stosuje zwroty i formy grzecznościowe</w:t>
            </w:r>
          </w:p>
          <w:p w:rsidRPr="00EF4B72" w:rsidR="00EF4B72" w:rsidP="00EF4B72" w:rsidRDefault="00EF4B72" w14:paraId="184A1BEE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sztuki ulicznej,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EF4B72" w:rsidR="00EF4B72" w:rsidP="00EF4B72" w:rsidRDefault="00EF4B72" w14:paraId="46FCFCF9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EF4B72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graffiti lub sztuki ulicznej obecnej w jego okolicy,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EF4B72" w:rsidR="00EF4B72" w:rsidP="00EF4B72" w:rsidRDefault="00EF4B72" w14:paraId="3A1912AA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</w:t>
            </w: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EF4B72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pisze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email do znajomego z Anglii, w którym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szczegółowo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remont swojego pokoju, wyraża i uzasadnia opinie, przekazuje informacje i wyjaśnienia, prosi o opinię, zaprasza, stosuje zwroty i formy grzecznościowe</w:t>
            </w:r>
          </w:p>
          <w:p w:rsidRPr="002C40D0" w:rsidR="00DB0CFB" w:rsidP="00EF4B72" w:rsidRDefault="00EF4B72" w14:paraId="1DC8341A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 w:rsidRPr="00EF4B72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przekazuje w języku obcym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wszystkie </w:t>
            </w:r>
            <w:r w:rsidRPr="00EF4B72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</w:tr>
      <w:tr xmlns:wp14="http://schemas.microsoft.com/office/word/2010/wordml" w:rsidRPr="00E65F84" w:rsidR="00DB0CFB" w:rsidTr="28DE563F" w14:paraId="5F742B8E" wp14:textId="77777777">
        <w:tc>
          <w:tcPr>
            <w:tcW w:w="0" w:type="auto"/>
            <w:gridSpan w:val="5"/>
            <w:shd w:val="clear" w:color="auto" w:fill="D9D9D9" w:themeFill="background1" w:themeFillShade="D9"/>
            <w:tcMar/>
          </w:tcPr>
          <w:p w:rsidRPr="00C822C3" w:rsidR="00DB0CFB" w:rsidP="00DB0CFB" w:rsidRDefault="00DB0CFB" w14:paraId="78FE337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822C3">
              <w:rPr>
                <w:rFonts w:ascii="Verdana" w:hAnsi="Verdana"/>
                <w:b/>
                <w:sz w:val="16"/>
                <w:szCs w:val="16"/>
              </w:rPr>
              <w:t xml:space="preserve">Uczeń rozwiązuje test sprawdzający wiadomości i umiejętności z rozdziału </w:t>
            </w:r>
            <w:r w:rsidR="00EF4B72">
              <w:rPr>
                <w:rFonts w:ascii="Verdana" w:hAnsi="Verdana"/>
                <w:b/>
                <w:sz w:val="16"/>
                <w:szCs w:val="16"/>
              </w:rPr>
              <w:t>2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xmlns:wp14="http://schemas.microsoft.com/office/word/2010/wordml" w:rsidRPr="00E57E69" w:rsidR="00DB0CFB" w:rsidTr="28DE563F" w14:paraId="4D14489C" wp14:textId="77777777">
        <w:tc>
          <w:tcPr>
            <w:tcW w:w="0" w:type="auto"/>
            <w:gridSpan w:val="5"/>
            <w:shd w:val="clear" w:color="auto" w:fill="00B050"/>
            <w:tcMar/>
          </w:tcPr>
          <w:p w:rsidRPr="00E57E69" w:rsidR="00DB0CFB" w:rsidP="00DB0CFB" w:rsidRDefault="00716F51" w14:paraId="271CBD92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Życie</w:t>
            </w:r>
            <w:proofErr w:type="spellEnd"/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prywatne</w:t>
            </w:r>
            <w:proofErr w:type="spellEnd"/>
          </w:p>
        </w:tc>
      </w:tr>
      <w:tr xmlns:wp14="http://schemas.microsoft.com/office/word/2010/wordml" w:rsidRPr="00E65F84" w:rsidR="00877F1B" w:rsidTr="28DE563F" w14:paraId="4E04C0C2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28DE563F" w:rsidRDefault="00DB0CFB" w14:paraId="17FE591C" wp14:textId="23A26483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28DE563F">
              <w:rPr>
                <w:rFonts w:ascii="Verdana" w:hAnsi="Verdana"/>
                <w:sz w:val="16"/>
                <w:szCs w:val="16"/>
                <w:lang w:val="en-US"/>
              </w:rPr>
              <w:br w:type="page"/>
            </w:r>
            <w:r w:rsidRPr="28DE563F" w:rsidR="00DB0CFB">
              <w:rPr>
                <w:rFonts w:ascii="Verdana" w:hAnsi="Verdana"/>
                <w:b w:val="1"/>
                <w:bCs w:val="1"/>
                <w:sz w:val="16"/>
                <w:szCs w:val="16"/>
              </w:rPr>
              <w:t>OCENA</w:t>
            </w:r>
          </w:p>
          <w:p w:rsidRPr="00E65F84" w:rsidR="00DB0CFB" w:rsidP="00DB0CFB" w:rsidRDefault="00DB0CFB" w14:paraId="36FEB5B0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30D7AA69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2110F7C7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7196D06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390EA833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 w:rsidRPr="00E65F84"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4FF1C98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1DFEBCF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6D072C0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492E537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877F1B" w:rsidTr="28DE563F" w14:paraId="65924B20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48A21919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6BD18F9B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5B93CBB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43BD9BA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EB69DF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5C459D6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4FEFBB4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877F1B" w:rsidTr="28DE563F" w14:paraId="792E8151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B0CFB" w:rsidP="00DB0CFB" w:rsidRDefault="00DB0CFB" w14:paraId="2E908EE2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6474E96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20A9A4A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AD8558C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9DAC33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29482BD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877F1B" w:rsidTr="28DE563F" w14:paraId="0A91331F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238601FE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33C4B34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9AB487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F7F5EC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36BF47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716F51" w:rsidR="00891923" w:rsidTr="28DE563F" w14:paraId="2A3466BF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0F3CABC7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E57E69" w:rsidR="00DB0CFB" w:rsidP="00DB0CFB" w:rsidRDefault="00DB0CFB" w14:paraId="226A14EA" wp14:textId="77777777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716F51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człowiek</w:t>
            </w:r>
          </w:p>
          <w:p w:rsidRPr="001B53EB" w:rsidR="00E57E69" w:rsidP="00DB0CFB" w:rsidRDefault="00E57E69" w14:paraId="19D42736" wp14:textId="77777777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słownictwo z działu </w:t>
            </w:r>
            <w:r w:rsidR="00716F51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życie prywatne </w:t>
            </w:r>
          </w:p>
          <w:p w:rsidRPr="001B53EB" w:rsidR="00716F51" w:rsidP="00716F51" w:rsidRDefault="00716F51" w14:paraId="6A2DA365" wp14:textId="77777777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słownictwo z 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nauka i technika </w:t>
            </w:r>
          </w:p>
          <w:p w:rsidRPr="00716F51" w:rsidR="00DB0CFB" w:rsidP="00E57E69" w:rsidRDefault="00716F51" w14:paraId="05574E37" wp14:textId="77777777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ind w:left="1416" w:hanging="1056"/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 w:rsidRPr="00716F51">
              <w:rPr>
                <w:rFonts w:ascii="Verdana" w:hAnsi="Verdana"/>
                <w:sz w:val="16"/>
                <w:szCs w:val="16"/>
                <w:lang w:val="en-US"/>
              </w:rPr>
              <w:t>c</w:t>
            </w:r>
            <w:r w:rsidRPr="00716F51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zasy</w:t>
            </w:r>
            <w:proofErr w:type="spellEnd"/>
            <w:r w:rsidRPr="00716F51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716F51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Past Simple, Present Perfect</w:t>
            </w:r>
          </w:p>
        </w:tc>
      </w:tr>
      <w:tr xmlns:wp14="http://schemas.microsoft.com/office/word/2010/wordml" w:rsidRPr="00E65F84" w:rsidR="00877F1B" w:rsidTr="28DE563F" w14:paraId="4A5A4EB1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72C7CB58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716F51" w:rsidR="00C357B8" w:rsidP="00C357B8" w:rsidRDefault="00C357B8" w14:paraId="50E412C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nie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Pr="00716F51" w:rsidR="00C357B8" w:rsidP="00C357B8" w:rsidRDefault="00C357B8" w14:paraId="65EA9EA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niektóre 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zadania na słuchanie i czytanie ze zrozumieniem </w:t>
            </w:r>
          </w:p>
          <w:p w:rsidRPr="00716F51" w:rsidR="00C357B8" w:rsidP="00C357B8" w:rsidRDefault="00C357B8" w14:paraId="07F2D0D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prostymi zdaniami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opisuje swoje relacje z kimś z rodziny,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716F51" w:rsidR="00C357B8" w:rsidP="00C357B8" w:rsidRDefault="00C357B8" w14:paraId="22BB4CB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716F51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używając 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bardzo </w:t>
            </w:r>
            <w:r w:rsidRPr="00716F51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prostych konstrukcji,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opowiada, co robił wczoraj wieczorem</w:t>
            </w:r>
          </w:p>
          <w:p w:rsidRPr="00716F51" w:rsidR="00C357B8" w:rsidP="00C357B8" w:rsidRDefault="00C357B8" w14:paraId="3EF58728" wp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błędy, zdawkowo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pożyczaniu różnych przedmiotów od członków rodziny i znajomych, wyraża i uzasadnia swoje opinie</w:t>
            </w:r>
          </w:p>
          <w:p w:rsidRPr="00716F51" w:rsidR="00C357B8" w:rsidP="00C357B8" w:rsidRDefault="00C357B8" w14:paraId="248341A3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z trudem uczestniczy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wsparcia rodziny dla jego zainteresowań oraz słuchania rad członków rodziny,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popełniając liczne błędy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uzyskuje i przekazuje informacje i wyjaśnienia,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716F51" w:rsidR="00C357B8" w:rsidP="00C357B8" w:rsidRDefault="00C357B8" w14:paraId="49E4A5D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softHyphen/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prostymi zdaniami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zdawkowo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swoją opinię na temat cytatu dotyczącego udostępniania informacji w mediach społecznościowych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716F51" w:rsidR="00C357B8" w:rsidP="00C357B8" w:rsidRDefault="00C357B8" w14:paraId="733DB3B3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z trudem uczestniczy</w:t>
            </w:r>
            <w:r w:rsidRPr="00716F5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korzystania z mediów społecznościowych,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błędy,</w:t>
            </w:r>
            <w:r w:rsidRPr="00716F5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uzyskuje i przekazuje informacje i wyjaśnienia,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716F5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716F51" w:rsidR="00C357B8" w:rsidP="00C357B8" w:rsidRDefault="00C357B8" w14:paraId="0F56D9C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korzystając z podręcznika i pomocy nauczyciela, popełniając liczne błędy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716F51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pisze 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krótkie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zaproszenie do znajomego z Walii, w którym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emocje, zaprasza, przekazuje informacje i wyjaśnienia, stosuje zwroty i formy grzecznościowe</w:t>
            </w:r>
          </w:p>
          <w:p w:rsidRPr="00716F51" w:rsidR="00C357B8" w:rsidP="00C357B8" w:rsidRDefault="00C357B8" w14:paraId="63729D6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błędy,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uzyskuje i przekazuje informacje,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swoje upodobania i opinie, pyta o opinie, instruuje</w:t>
            </w:r>
            <w:r w:rsidRPr="00716F51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</w:t>
            </w:r>
          </w:p>
          <w:p w:rsidRPr="00716F51" w:rsidR="00DB0CFB" w:rsidP="00C357B8" w:rsidRDefault="00C357B8" w14:paraId="08CD9F0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716F51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877F1B" w:rsidR="00877F1B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popełniając liczne błędy,</w:t>
            </w:r>
            <w:r w:rsidR="00877F1B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 xml:space="preserve"> </w:t>
            </w:r>
            <w:r w:rsidRPr="00716F51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niektóre </w:t>
            </w:r>
            <w:r w:rsidRPr="00716F51">
              <w:rPr>
                <w:rFonts w:ascii="Verdana" w:hAnsi="Verdana" w:cs="Calibri"/>
                <w:color w:val="000000"/>
                <w:sz w:val="16"/>
                <w:szCs w:val="16"/>
              </w:rPr>
              <w:t>informacje sformułowane w języku polskim i obcym</w:t>
            </w:r>
          </w:p>
        </w:tc>
        <w:tc>
          <w:tcPr>
            <w:tcW w:w="0" w:type="auto"/>
            <w:tcMar/>
          </w:tcPr>
          <w:p w:rsidRPr="00716F51" w:rsidR="00716F51" w:rsidP="00716F51" w:rsidRDefault="00716F51" w14:paraId="607296C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właściwie reaguje na polecenia</w:t>
            </w:r>
          </w:p>
          <w:p w:rsidRPr="00716F51" w:rsidR="00716F51" w:rsidP="00716F51" w:rsidRDefault="00716F51" w14:paraId="405CCAC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zadania na słuchanie i czytanie ze zrozumieniem </w:t>
            </w:r>
          </w:p>
          <w:p w:rsidRPr="00716F51" w:rsidR="00716F51" w:rsidP="00716F51" w:rsidRDefault="00716F51" w14:paraId="2220310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716F51" w:rsidR="00716F51" w:rsidP="00716F51" w:rsidRDefault="00716F51" w14:paraId="545C268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relacje z kimś z rodziny, wyraża i uzasadnia swoje opinie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716F51" w:rsidR="00716F51" w:rsidP="00716F51" w:rsidRDefault="00716F51" w14:paraId="71EB1E1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716F51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używając prostych konstrukcji,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opowiada, co robił wczoraj wieczorem</w:t>
            </w:r>
          </w:p>
          <w:p w:rsidRPr="00716F51" w:rsidR="00716F51" w:rsidP="00716F51" w:rsidRDefault="00716F51" w14:paraId="6A345A87" wp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pożyczaniu różnych przedmiotów od członków rodziny i znajomych, wyraża i uzasadnia swoje opinie</w:t>
            </w:r>
          </w:p>
          <w:p w:rsidRPr="00716F51" w:rsidR="00716F51" w:rsidP="00716F51" w:rsidRDefault="00716F51" w14:paraId="3E1298EB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stara się aktywnie uczestniczyć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wsparcia rodziny dla jego zainteresowań oraz słuchania rad członków rodziny, rozpoczyna, prowadzi i kończy rozmowę, podtrzymuje rozmowę w przypadku trudności w jej przebiegu,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popełniając dość liczne błędy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uzyskuje i przekazuje informacje i wyjaśnienia, wyraża i uzasadnia swoje opinie, pyta o opinie rozmówcy</w:t>
            </w:r>
          </w:p>
          <w:p w:rsidRPr="00716F51" w:rsidR="00716F51" w:rsidP="00716F51" w:rsidRDefault="00716F51" w14:paraId="5EA519A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softHyphen/>
              <w:t xml:space="preserve">– prostymi zdaniami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swoją opinię na temat cytatu dotyczącego udostępniania informacji w mediach społecznościowych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716F51" w:rsidR="00716F51" w:rsidP="00716F51" w:rsidRDefault="00716F51" w14:paraId="591467CE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stara się aktywnie uczestniczyć</w:t>
            </w:r>
            <w:r w:rsidRPr="00716F5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korzystania z mediów społecznościowych, rozpoczyna, prowadzi i kończy rozmowę, podtrzymuje rozmowę w przypadku trudności w jej przebiegu,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częściowo</w:t>
            </w:r>
            <w:r w:rsidRPr="00716F5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uzyskuje i przekazuje informacje i wyjaśnienia, wyraża i uzasadnia swoje opinie, pyta o opinie rozmówcy</w:t>
            </w:r>
          </w:p>
          <w:p w:rsidRPr="00716F51" w:rsidR="00716F51" w:rsidP="00716F51" w:rsidRDefault="00716F51" w14:paraId="63F77D7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korzystając z podręcznika, częściowo b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ezbłędnie </w:t>
            </w:r>
            <w:r w:rsidRPr="00716F51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pisze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zaproszenie do znajomego z Walii, w którym wyraża emocje, zaprasza, przekazuje informacje i wyjaśnienia, stosuje zwroty i formy grzecznościowe</w:t>
            </w:r>
          </w:p>
          <w:p w:rsidRPr="00716F51" w:rsidR="00716F51" w:rsidP="00716F51" w:rsidRDefault="00716F51" w14:paraId="52E389C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uzyskuje i przekazuje informacje, wyraża swoje upodobania i opinie, pyta o opinie, instruuje</w:t>
            </w:r>
            <w:r w:rsidRPr="00716F51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</w:t>
            </w:r>
          </w:p>
          <w:p w:rsidRPr="00716F51" w:rsidR="00DB0CFB" w:rsidP="00716F51" w:rsidRDefault="00716F51" w14:paraId="2C6AF2D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716F51">
              <w:rPr>
                <w:rFonts w:ascii="Verdana" w:hAnsi="Verdana"/>
                <w:sz w:val="16"/>
                <w:szCs w:val="16"/>
              </w:rPr>
              <w:t xml:space="preserve">– </w:t>
            </w:r>
            <w:r w:rsidR="00C357B8">
              <w:rPr>
                <w:rFonts w:ascii="Verdana" w:hAnsi="Verdana"/>
                <w:sz w:val="16"/>
                <w:szCs w:val="16"/>
              </w:rPr>
              <w:t>częściowo</w:t>
            </w:r>
            <w:r w:rsidRPr="00716F51">
              <w:rPr>
                <w:rFonts w:ascii="Verdana" w:hAnsi="Verdana"/>
                <w:sz w:val="16"/>
                <w:szCs w:val="16"/>
              </w:rPr>
              <w:t xml:space="preserve"> bezbłędnie </w:t>
            </w:r>
            <w:r w:rsidRPr="00716F51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</w:t>
            </w:r>
            <w:r w:rsidR="00C357B8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niektóre </w:t>
            </w:r>
            <w:r w:rsidRPr="00716F51">
              <w:rPr>
                <w:rFonts w:ascii="Verdana" w:hAnsi="Verdana" w:cs="Calibri"/>
                <w:color w:val="000000"/>
                <w:sz w:val="16"/>
                <w:szCs w:val="16"/>
              </w:rPr>
              <w:t>informacje sformułowane w języku polskim i obcym</w:t>
            </w:r>
          </w:p>
        </w:tc>
        <w:tc>
          <w:tcPr>
            <w:tcW w:w="0" w:type="auto"/>
            <w:tcMar/>
          </w:tcPr>
          <w:p w:rsidRPr="00716F51" w:rsidR="00716F51" w:rsidP="00716F51" w:rsidRDefault="00716F51" w14:paraId="76E0FCD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716F51" w:rsidR="00716F51" w:rsidP="00716F51" w:rsidRDefault="00716F51" w14:paraId="0D23CF6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poprawnie rozwiązuje zadania na słuchanie i czytanie ze zrozumieniem </w:t>
            </w:r>
          </w:p>
          <w:p w:rsidRPr="00716F51" w:rsidR="00716F51" w:rsidP="00716F51" w:rsidRDefault="00716F51" w14:paraId="4556277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716F51" w:rsidR="00716F51" w:rsidP="00716F51" w:rsidRDefault="00716F51" w14:paraId="6500F5C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relacje z kimś z rodziny, wyraża i uzasadnia swoje opinie</w:t>
            </w:r>
          </w:p>
          <w:p w:rsidRPr="00716F51" w:rsidR="00716F51" w:rsidP="00716F51" w:rsidRDefault="00716F51" w14:paraId="1DDA25A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716F51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używając 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poznanych</w:t>
            </w:r>
            <w:r w:rsidRPr="00716F51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konstrukcji,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opowiada, co robił wczoraj wieczorem</w:t>
            </w:r>
          </w:p>
          <w:p w:rsidRPr="00716F51" w:rsidR="00716F51" w:rsidP="00716F51" w:rsidRDefault="00716F51" w14:paraId="26EFE338" wp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pożyczaniu różnych przedmiotów od członków rodziny i znajomych, wyraża i uzasadnia swoje opinie</w:t>
            </w:r>
          </w:p>
          <w:p w:rsidRPr="00716F51" w:rsidR="00716F51" w:rsidP="00716F51" w:rsidRDefault="00716F51" w14:paraId="31AEDB51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na temat wsparcia rodziny dla jego zainteresowań oraz słuchania rad członków rodziny,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716F51" w:rsidR="00716F51" w:rsidP="00716F51" w:rsidRDefault="00716F51" w14:paraId="3037695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softHyphen/>
              <w:t xml:space="preserve">– prostymi zdaniami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swoją opinię na temat cytatu dotyczącego udostępniania informacji w mediach społecznościowych</w:t>
            </w:r>
          </w:p>
          <w:p w:rsidRPr="00716F51" w:rsidR="00716F51" w:rsidP="00716F51" w:rsidRDefault="00716F51" w14:paraId="4ECB399B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716F5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korzystania z mediów społecznościowych,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:rsidRPr="00716F51" w:rsidR="00716F51" w:rsidP="00716F51" w:rsidRDefault="00716F51" w14:paraId="2A50338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bezbłędnie </w:t>
            </w:r>
            <w:r w:rsidRPr="00716F51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pisze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zaproszenie do znajomego z Walii, w którym wyraża emocje, zaprasza, przekazuje informacje i wyjaśnienia, stosuje zwroty i formy grzecznościowe</w:t>
            </w:r>
          </w:p>
          <w:p w:rsidRPr="00716F51" w:rsidR="00716F51" w:rsidP="00716F51" w:rsidRDefault="00716F51" w14:paraId="5180F83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bezbłędnie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uzyskuje i przekazuje informacje, wyraża swoje upodobania i opinie, pyta o opinie, instruuje</w:t>
            </w:r>
            <w:r w:rsidRPr="00716F51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</w:t>
            </w:r>
          </w:p>
          <w:p w:rsidRPr="00716F51" w:rsidR="00DB0CFB" w:rsidP="00716F51" w:rsidRDefault="00716F51" w14:paraId="764DD01B" wp14:textId="77777777">
            <w:pPr>
              <w:rPr>
                <w:rFonts w:ascii="Verdana" w:hAnsi="Verdana"/>
                <w:b w:val="0"/>
                <w:color w:val="00000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sz w:val="16"/>
                <w:szCs w:val="16"/>
              </w:rPr>
              <w:t xml:space="preserve">– na ogół bezbłędnie </w:t>
            </w:r>
            <w:r w:rsidRPr="00716F5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przekazuje w języku obcym informacje sformułowane w języku polskim i obcym</w:t>
            </w:r>
          </w:p>
        </w:tc>
        <w:tc>
          <w:tcPr>
            <w:tcW w:w="0" w:type="auto"/>
            <w:tcMar/>
          </w:tcPr>
          <w:p w:rsidRPr="00716F51" w:rsidR="00716F51" w:rsidP="00716F51" w:rsidRDefault="00716F51" w14:paraId="47F19E0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716F51" w:rsidR="00716F51" w:rsidP="00716F51" w:rsidRDefault="00716F51" w14:paraId="7976D21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wszystkie 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zadania na słuchanie i czytanie ze zrozumieniem </w:t>
            </w:r>
          </w:p>
          <w:p w:rsidRPr="00716F51" w:rsidR="00716F51" w:rsidP="00716F51" w:rsidRDefault="00716F51" w14:paraId="4692177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716F51" w:rsidR="00716F51" w:rsidP="00716F51" w:rsidRDefault="00716F51" w14:paraId="4D09E23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szczegółowo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swoje relacje z kimś z rodziny, wyraża i uzasadnia swoje opinie</w:t>
            </w:r>
          </w:p>
          <w:p w:rsidRPr="00716F51" w:rsidR="00716F51" w:rsidP="00716F51" w:rsidRDefault="00716F51" w14:paraId="337763B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716F51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używając złożonych konstrukcji, 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samodzielnie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opowiada, co robił wczoraj wieczorem</w:t>
            </w:r>
          </w:p>
          <w:p w:rsidRPr="00716F51" w:rsidR="00716F51" w:rsidP="00716F51" w:rsidRDefault="00716F51" w14:paraId="666D962D" wp14:textId="77777777">
            <w:pPr>
              <w:pStyle w:val="Domynie"/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i szczegółowo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pożyczaniu różnych przedmiotów od członków rodziny i znajomych, wyraża i uzasadnia swoje opinie</w:t>
            </w:r>
          </w:p>
          <w:p w:rsidRPr="00716F51" w:rsidR="00716F51" w:rsidP="00716F51" w:rsidRDefault="00716F51" w14:paraId="40C653FD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na temat wsparcia rodziny dla jego zainteresowań oraz słuchania rad członków rodziny,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716F51" w:rsidR="00716F51" w:rsidP="00716F51" w:rsidRDefault="00716F51" w14:paraId="02C921F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softHyphen/>
              <w:t xml:space="preserve">– używając zdań złożonych,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swoją opinię na temat cytatu dotyczącego udostępniania informacji w mediach społecznościowych</w:t>
            </w:r>
          </w:p>
          <w:p w:rsidRPr="00716F51" w:rsidR="00716F51" w:rsidP="00716F51" w:rsidRDefault="00716F51" w14:paraId="5E9A5E58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716F5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korzystania z mediów społecznościowych,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716F51" w:rsidR="00716F51" w:rsidP="00716F51" w:rsidRDefault="00716F51" w14:paraId="3690E2D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</w:t>
            </w: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716F51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pisze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zaproszenie do znajomego z Walii, w którym wyraża emocje, zaprasza, przekazuje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szczegółowe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informacje i wyjaśnienia, stosuje zwroty i formy grzecznościowe</w:t>
            </w:r>
          </w:p>
          <w:p w:rsidRPr="00716F51" w:rsidR="00716F51" w:rsidP="00716F51" w:rsidRDefault="00716F51" w14:paraId="7975F58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16F5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716F5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uzyskuje i przekazuje informacje, wyraża swoje upodobania i opinie, pyta o opinie, instruuje</w:t>
            </w:r>
            <w:r w:rsidRPr="00716F51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</w:t>
            </w:r>
          </w:p>
          <w:p w:rsidRPr="00716F51" w:rsidR="00DB0CFB" w:rsidP="00716F51" w:rsidRDefault="00716F51" w14:paraId="7E24B7E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716F51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716F51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wszystkie </w:t>
            </w:r>
            <w:r w:rsidRPr="00716F51">
              <w:rPr>
                <w:rFonts w:ascii="Verdana" w:hAnsi="Verdana" w:cs="Calibri"/>
                <w:color w:val="000000"/>
                <w:sz w:val="16"/>
                <w:szCs w:val="16"/>
              </w:rPr>
              <w:t>informacje sformułowane w języku polskim i obcym</w:t>
            </w:r>
          </w:p>
        </w:tc>
      </w:tr>
      <w:tr xmlns:wp14="http://schemas.microsoft.com/office/word/2010/wordml" w:rsidRPr="00E65F84" w:rsidR="00DB0CFB" w:rsidTr="28DE563F" w14:paraId="6136027B" wp14:textId="77777777">
        <w:tc>
          <w:tcPr>
            <w:tcW w:w="0" w:type="auto"/>
            <w:gridSpan w:val="5"/>
            <w:shd w:val="clear" w:color="auto" w:fill="D9D9D9" w:themeFill="background1" w:themeFillShade="D9"/>
            <w:tcMar/>
          </w:tcPr>
          <w:p w:rsidRPr="008355C2" w:rsidR="00DB0CFB" w:rsidP="00DB0CFB" w:rsidRDefault="00DB0CFB" w14:paraId="585C795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355C2">
              <w:rPr>
                <w:rFonts w:ascii="Verdana" w:hAnsi="Verdana"/>
                <w:b/>
                <w:sz w:val="16"/>
                <w:szCs w:val="16"/>
              </w:rPr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ci i umiejętności z rozdziału </w:t>
            </w:r>
            <w:r w:rsidR="00EF4B72">
              <w:rPr>
                <w:rFonts w:ascii="Verdana" w:hAnsi="Verdana"/>
                <w:b/>
                <w:sz w:val="16"/>
                <w:szCs w:val="16"/>
              </w:rPr>
              <w:t>3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xmlns:wp14="http://schemas.microsoft.com/office/word/2010/wordml" w:rsidRPr="00E65F84" w:rsidR="00DB0CFB" w:rsidTr="28DE563F" w14:paraId="3465588F" wp14:textId="77777777">
        <w:tc>
          <w:tcPr>
            <w:tcW w:w="0" w:type="auto"/>
            <w:gridSpan w:val="5"/>
            <w:shd w:val="clear" w:color="auto" w:fill="00B050"/>
            <w:tcMar/>
          </w:tcPr>
          <w:p w:rsidRPr="00E65F84" w:rsidR="00DB0CFB" w:rsidP="00C357B8" w:rsidRDefault="00C357B8" w14:paraId="2778B597" wp14:textId="77777777">
            <w:pPr>
              <w:pStyle w:val="Domynie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Cs w:val="0"/>
                <w:color w:val="000000"/>
                <w:sz w:val="16"/>
                <w:szCs w:val="16"/>
              </w:rPr>
              <w:t>Edukacja</w:t>
            </w:r>
          </w:p>
        </w:tc>
      </w:tr>
      <w:tr xmlns:wp14="http://schemas.microsoft.com/office/word/2010/wordml" w:rsidRPr="00E65F84" w:rsidR="00877F1B" w:rsidTr="28DE563F" w14:paraId="13736D97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28DE563F" w:rsidRDefault="00DB0CFB" w14:paraId="728854A5" wp14:textId="2F6E7B5E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28DE563F">
              <w:rPr>
                <w:rFonts w:ascii="Verdana" w:hAnsi="Verdana"/>
                <w:sz w:val="16"/>
                <w:szCs w:val="16"/>
              </w:rPr>
              <w:br w:type="page"/>
            </w:r>
            <w:r w:rsidRPr="28DE563F" w:rsidR="00DB0CFB">
              <w:rPr>
                <w:rFonts w:ascii="Verdana" w:hAnsi="Verdana"/>
                <w:b w:val="1"/>
                <w:bCs w:val="1"/>
                <w:sz w:val="16"/>
                <w:szCs w:val="16"/>
              </w:rPr>
              <w:t>OCENA</w:t>
            </w:r>
          </w:p>
          <w:p w:rsidRPr="00E65F84" w:rsidR="00DB0CFB" w:rsidP="00DB0CFB" w:rsidRDefault="00DB0CFB" w14:paraId="16DEB4AB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0AD9C6F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1869152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4B1F511A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3456E3E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65F9C3DC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1A5E0620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5023141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5FFF4B73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877F1B" w:rsidTr="28DE563F" w14:paraId="391742DB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1F3B1409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562C75D1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61F9E8D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3443500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75D0758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0696653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0F6E4E5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877F1B" w:rsidTr="28DE563F" w14:paraId="1981CDFE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B0CFB" w:rsidP="00DB0CFB" w:rsidRDefault="00DB0CFB" w14:paraId="459FCB3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4BE5A0FA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9DFFA5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90732B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584777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AF432D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877F1B" w:rsidTr="28DE563F" w14:paraId="3960C8EE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664355AD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6FC0DC4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13E77C9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AD2109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14F14D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891923" w:rsidTr="28DE563F" w14:paraId="7C54E1B7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1A965116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9A44A9" w:rsidR="00DB0CFB" w:rsidP="00DB0CFB" w:rsidRDefault="00DB0CFB" w14:paraId="10895F7A" wp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C357B8">
              <w:rPr>
                <w:rFonts w:ascii="Verdana" w:hAnsi="Verdana"/>
                <w:i/>
                <w:color w:val="000000"/>
                <w:sz w:val="16"/>
                <w:szCs w:val="16"/>
              </w:rPr>
              <w:t>człowiek</w:t>
            </w:r>
          </w:p>
          <w:p w:rsidRPr="00C357B8" w:rsidR="00C357B8" w:rsidP="00C357B8" w:rsidRDefault="00DB0CFB" w14:paraId="6FFA6103" wp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C357B8">
              <w:rPr>
                <w:rFonts w:ascii="Verdana" w:hAnsi="Verdana"/>
                <w:i/>
                <w:color w:val="000000"/>
                <w:sz w:val="16"/>
                <w:szCs w:val="16"/>
              </w:rPr>
              <w:t>edukacja</w:t>
            </w:r>
          </w:p>
          <w:p w:rsidRPr="00C357B8" w:rsidR="004A3A85" w:rsidP="00C357B8" w:rsidRDefault="00C357B8" w14:paraId="1527B208" wp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C357B8">
              <w:rPr>
                <w:rFonts w:ascii="Verdana" w:hAnsi="Verdana"/>
                <w:sz w:val="16"/>
                <w:szCs w:val="16"/>
              </w:rPr>
              <w:t>p</w:t>
            </w:r>
            <w:r w:rsidRPr="00C357B8">
              <w:rPr>
                <w:rFonts w:ascii="Verdana" w:hAnsi="Verdana" w:cs="Calibri"/>
                <w:color w:val="000000"/>
                <w:sz w:val="16"/>
                <w:szCs w:val="16"/>
              </w:rPr>
              <w:t>odstawowa wiedza o krajach, społeczeństwach i kulturach społeczności, które posługują się danym językiem obcym nowożytnym</w:t>
            </w:r>
          </w:p>
          <w:p w:rsidRPr="00C357B8" w:rsidR="00C357B8" w:rsidP="00C357B8" w:rsidRDefault="00C357B8" w14:paraId="0DEFF58F" wp14:textId="77777777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stopniowanie przymiotników</w:t>
            </w:r>
          </w:p>
        </w:tc>
      </w:tr>
      <w:tr xmlns:wp14="http://schemas.microsoft.com/office/word/2010/wordml" w:rsidRPr="00E65F84" w:rsidR="00877F1B" w:rsidTr="28DE563F" w14:paraId="66F86A0C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57287308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C357B8" w:rsidR="00B407DE" w:rsidP="00B407DE" w:rsidRDefault="00B407DE" w14:paraId="6938D86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nie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Pr="00C357B8" w:rsidR="00B407DE" w:rsidP="00B407DE" w:rsidRDefault="00B407DE" w14:paraId="1917A6F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niektóre 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>zadania na słuchanie i czytanie ze zrozumieniem</w:t>
            </w:r>
          </w:p>
          <w:p w:rsidRPr="00C357B8" w:rsidR="00B407DE" w:rsidP="00B407DE" w:rsidRDefault="00B407DE" w14:paraId="555E4E1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błędy, zdawkowo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przedmiotów nauczania</w:t>
            </w:r>
          </w:p>
          <w:p w:rsidRPr="00C357B8" w:rsidR="00B407DE" w:rsidP="00B407DE" w:rsidRDefault="00B407DE" w14:paraId="0186A3B2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>z trudem uczestniczy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języka angielskiego,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błędy,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uzyskuje i przekazuje informacje i wyjaśnienia,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C357B8" w:rsidR="00B407DE" w:rsidP="00B407DE" w:rsidRDefault="00B407DE" w14:paraId="46B6AB6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liczne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błędy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, zdawkowo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języków obcych, opisuje upodobania, wyraża i uzasadnia swoje opinie</w:t>
            </w:r>
          </w:p>
          <w:p w:rsidRPr="00C357B8" w:rsidR="00B407DE" w:rsidP="00B407DE" w:rsidRDefault="00B407DE" w14:paraId="052FE4AD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>z trudem uczestniczy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sposobów uczenia się języka angielskiego,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błędy,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uzyskuje i przekazuje informacje i wyjaśnienia,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zdawkowo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wyraża i uzasadnia swoje opinie, pyta o opinie rozmówcy</w:t>
            </w:r>
          </w:p>
          <w:p w:rsidRPr="00C357B8" w:rsidR="00B407DE" w:rsidP="00B407DE" w:rsidRDefault="00B407DE" w14:paraId="54FA6B56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bardzo </w:t>
            </w:r>
            <w:r w:rsidRPr="00C357B8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>prostymi zdaniami</w:t>
            </w:r>
            <w:r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, zdawkowo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cytatu, opisuje upodobania, wyraża i uzasadnia swoje opinie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C357B8" w:rsidR="00B407DE" w:rsidP="00B407DE" w:rsidRDefault="00B407DE" w14:paraId="2E86ABED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przy pomocy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bardzo 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>prostych konstrukcji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>, zdawkowo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o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powiada o swoim pierwszym dniu w szkole, opowiada o doświadczeniach i wydarzeniach z przeszłości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liczne błędy</w:t>
            </w:r>
          </w:p>
          <w:p w:rsidRPr="00C357B8" w:rsidR="00B407DE" w:rsidP="00B407DE" w:rsidRDefault="00B407DE" w14:paraId="2604FA1B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>z trudem uczestniczy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rozmowie telefonicznej,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błędy,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uzyskuje i przekazuje informacje i wyjaśnienia</w:t>
            </w:r>
          </w:p>
          <w:p w:rsidRPr="00C357B8" w:rsidR="00B407DE" w:rsidP="00B407DE" w:rsidRDefault="00B407DE" w14:paraId="77E165C2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>z trudem uczestniczy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systemu edukacji w Wielkiej Brytanii oraz zalet poznawania osób z różnych stron świata,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popełniając liczne błędy,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uzyskuje i przekazuje informacje i wyjaśnienia,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C357B8" w:rsidR="00B407DE" w:rsidP="00B407DE" w:rsidRDefault="00B407DE" w14:paraId="2ABFA20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korzystając z pomocy p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rzygotow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uje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przedstawi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a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prezentację na temat szkoły marzeń,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uzyskuje i przekazuje informacje i wyjaśnienia,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C357B8" w:rsidR="00B407DE" w:rsidP="00B407DE" w:rsidRDefault="00B407DE" w14:paraId="036DA971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>korzystając z podręcznika i pomocy nauczyciela, popełniając liczne błędy,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pisze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 bardzo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krótki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wpis na forum internetowym, w którym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koncert zorganizowany w jego szkole, wyraża i uzasadnia opinie, przekazuje informacje i wyjaśnienia, sugeruje, stosuje zwroty i formy grzecznościowe</w:t>
            </w:r>
          </w:p>
          <w:p w:rsidRPr="00C357B8" w:rsidR="00DB0CFB" w:rsidP="00B407DE" w:rsidRDefault="00B407DE" w14:paraId="486B97E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C357B8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 w:cs="Calibri"/>
                <w:sz w:val="16"/>
                <w:szCs w:val="16"/>
              </w:rPr>
              <w:t xml:space="preserve">popełniając liczne </w:t>
            </w:r>
            <w:r w:rsidR="00877F1B">
              <w:rPr>
                <w:rFonts w:ascii="Verdana" w:hAnsi="Verdana" w:cs="Calibri"/>
                <w:sz w:val="16"/>
                <w:szCs w:val="16"/>
              </w:rPr>
              <w:t>błędy,</w:t>
            </w:r>
            <w:r w:rsidRPr="00C357B8">
              <w:rPr>
                <w:rFonts w:ascii="Verdana" w:hAnsi="Verdana" w:cs="Calibri"/>
                <w:sz w:val="16"/>
                <w:szCs w:val="16"/>
              </w:rPr>
              <w:t xml:space="preserve"> </w:t>
            </w:r>
            <w:r w:rsidRPr="00C357B8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niektóre </w:t>
            </w:r>
            <w:r w:rsidRPr="00C357B8">
              <w:rPr>
                <w:rFonts w:ascii="Verdana" w:hAnsi="Verdana" w:cs="Calibri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C357B8" w:rsidR="00C357B8" w:rsidP="00C357B8" w:rsidRDefault="00C357B8" w14:paraId="655B4A8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właściwie reaguje na polecenia</w:t>
            </w:r>
          </w:p>
          <w:p w:rsidRPr="00C357B8" w:rsidR="00C357B8" w:rsidP="00C357B8" w:rsidRDefault="00C357B8" w14:paraId="3AD6886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zadania na słuchanie i czytanie ze zrozumieniem</w:t>
            </w:r>
          </w:p>
          <w:p w:rsidRPr="00C357B8" w:rsidR="00C357B8" w:rsidP="00C357B8" w:rsidRDefault="00C357B8" w14:paraId="74F2D4E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C357B8" w:rsidR="00C357B8" w:rsidP="00C357B8" w:rsidRDefault="00C357B8" w14:paraId="092932B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przedmiotów nauczania</w:t>
            </w:r>
          </w:p>
          <w:p w:rsidRPr="00C357B8" w:rsidR="00C357B8" w:rsidP="00C357B8" w:rsidRDefault="00C357B8" w14:paraId="136A34AF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>stara się aktywnie uczestniczyć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języka angielskiego, rozpoczyna, prowadzi i kończy rozmowę, podtrzymuje rozmowę w przypadku trudności w jej przebiegu,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dość liczne błędy,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uzyskuje i przekazuje informacje i wyjaśnienia, wyraża i uzasadnia swoje opinie, pyta o opinie rozmówcy</w:t>
            </w:r>
          </w:p>
          <w:p w:rsidRPr="00C357B8" w:rsidR="00C357B8" w:rsidP="00C357B8" w:rsidRDefault="00C357B8" w14:paraId="699D0D8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popełniając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dość liczne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błędy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,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języków obcych, opisuje upodobania, wyraża i uzasadnia swoje opinie</w:t>
            </w:r>
          </w:p>
          <w:p w:rsidRPr="00C357B8" w:rsidR="00C357B8" w:rsidP="00C357B8" w:rsidRDefault="00C357B8" w14:paraId="7A0F64FF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>stara się aktywnie uczestniczyć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sposobów uczenia się języka angielskiego, rozpoczyna, prowadzi i kończy rozmowę, podtrzymuje rozmowę w przypadku trudności w jej przebiegu,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częściowo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uzyskuje i przekazuje informacje i wyjaśnienia, wyraża i uzasadnia swoje opinie, pyta o opinie rozmówcy</w:t>
            </w:r>
          </w:p>
          <w:p w:rsidRPr="00C357B8" w:rsidR="00C357B8" w:rsidP="00C357B8" w:rsidRDefault="00C357B8" w14:paraId="2CCCF296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prostymi zdaniami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cytatu, opisuje upodobania, wyraża i uzasadnia swoje opinie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C357B8" w:rsidR="00C357B8" w:rsidP="00C357B8" w:rsidRDefault="00C357B8" w14:paraId="46CE7FB3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przy pomocy prostych konstrukcji o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powiada o swoim pierwszym dniu w szkole, opowiada o doświadczeniach i wydarzeniach z przeszłości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popełniając dość liczne błędy</w:t>
            </w:r>
          </w:p>
          <w:p w:rsidRPr="00C357B8" w:rsidR="00C357B8" w:rsidP="00C357B8" w:rsidRDefault="00C357B8" w14:paraId="0C445AD1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>stara się aktywnie uczestniczyć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rozmowie telefonicznej, rozpoczyna, prowadzi i kończy rozmowę, podtrzymuje rozmowę w przypadku trudności w jej przebiegu,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częściowo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uzyskuje i przekazuje informacje i wyjaśnienia</w:t>
            </w:r>
          </w:p>
          <w:p w:rsidRPr="00C357B8" w:rsidR="00C357B8" w:rsidP="00C357B8" w:rsidRDefault="00C357B8" w14:paraId="5CE60B13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>stara się aktywnie uczestniczyć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systemu edukacji w Wielkiej Brytanii oraz zalet poznawania osób z różnych stron świata, rozpoczyna, prowadzi i kończy rozmowę, podtrzymuje rozmowę w przypadku trudności w jej przebiegu,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częściowo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bezbłędnie uzyskuje i przekazuje informacje i wyjaśnienia, wyraża i uzasadnia swoje opinie, pyta o opinie rozmówcy</w:t>
            </w:r>
          </w:p>
          <w:p w:rsidRPr="00C357B8" w:rsidR="00C357B8" w:rsidP="00C357B8" w:rsidRDefault="00C357B8" w14:paraId="401FC7B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stara się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samodzielnie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przygotow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ać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 przedstawi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ć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prezentację na temat szkoły marzeń, rozpoczyna, prowadzi i kończy rozmowę, podtrzymuje rozmowę w przypadku trudności w jej przebiegu,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częściowo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bezbłędnie uzyskuje i przekazuje informacje i wyjaśnienia, wyraża i uzasadnia swoje opinie, pyta o opinie rozmówcy</w:t>
            </w:r>
          </w:p>
          <w:p w:rsidRPr="00C357B8" w:rsidR="00C357B8" w:rsidP="00C357B8" w:rsidRDefault="00C357B8" w14:paraId="7AC9BA03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>korzystając z podręcznika, częściowo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bezbłędnie pisze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krótki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wpis na forum internetowym, w którym opisuje koncert zorganizowany w jego szkole, wyraża i uzasadnia opinie, przekazuje informacje i wyjaśnienia, sugeruje, stosuje zwroty i formy grzecznościowe</w:t>
            </w:r>
          </w:p>
          <w:p w:rsidRPr="00C357B8" w:rsidR="00DB0CFB" w:rsidP="00C357B8" w:rsidRDefault="00C357B8" w14:paraId="6E55CD1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C357B8">
              <w:rPr>
                <w:rFonts w:ascii="Verdana" w:hAnsi="Verdana"/>
                <w:sz w:val="16"/>
                <w:szCs w:val="16"/>
              </w:rPr>
              <w:t xml:space="preserve">– </w:t>
            </w:r>
            <w:r w:rsidR="00B407DE">
              <w:rPr>
                <w:rFonts w:ascii="Verdana" w:hAnsi="Verdana" w:cs="Calibri"/>
                <w:sz w:val="16"/>
                <w:szCs w:val="16"/>
              </w:rPr>
              <w:t>częściowo</w:t>
            </w:r>
            <w:r w:rsidRPr="00C357B8">
              <w:rPr>
                <w:rFonts w:ascii="Verdana" w:hAnsi="Verdana" w:cs="Calibri"/>
                <w:sz w:val="16"/>
                <w:szCs w:val="16"/>
              </w:rPr>
              <w:t xml:space="preserve"> bezbłędnie </w:t>
            </w:r>
            <w:r w:rsidRPr="00C357B8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</w:t>
            </w:r>
            <w:r w:rsidR="00B407DE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niektóre </w:t>
            </w:r>
            <w:r w:rsidRPr="00C357B8">
              <w:rPr>
                <w:rFonts w:ascii="Verdana" w:hAnsi="Verdana" w:cs="Calibri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C357B8" w:rsidR="00C357B8" w:rsidP="00C357B8" w:rsidRDefault="00C357B8" w14:paraId="6968F03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C357B8" w:rsidR="00C357B8" w:rsidP="00C357B8" w:rsidRDefault="00C357B8" w14:paraId="4AAF202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C357B8" w:rsidR="00C357B8" w:rsidP="00C357B8" w:rsidRDefault="00C357B8" w14:paraId="590C71B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C357B8" w:rsidR="00C357B8" w:rsidP="00C357B8" w:rsidRDefault="00C357B8" w14:paraId="5525EAE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przedmiotów nauczania</w:t>
            </w:r>
          </w:p>
          <w:p w:rsidRPr="00C357B8" w:rsidR="00C357B8" w:rsidP="00C357B8" w:rsidRDefault="00C357B8" w14:paraId="3BE8FCAB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na ogół aktywnie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języka angielskiego,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C357B8" w:rsidR="00C357B8" w:rsidP="00C357B8" w:rsidRDefault="00C357B8" w14:paraId="08FB94D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>– popełniając nieliczne błędy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,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języków obcych, opisuje upodobania, wyraża i uzasadnia swoje opinie</w:t>
            </w:r>
          </w:p>
          <w:p w:rsidRPr="00C357B8" w:rsidR="00C357B8" w:rsidP="00C357B8" w:rsidRDefault="00C357B8" w14:paraId="3722467B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sposobów uczenia się języka angielskiego,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:rsidRPr="00C357B8" w:rsidR="00C357B8" w:rsidP="00C357B8" w:rsidRDefault="00C357B8" w14:paraId="4603B331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prostymi zdaniami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cytatu, opisuje upodobania, wyraża i uzasadnia swoje opinie</w:t>
            </w:r>
          </w:p>
          <w:p w:rsidRPr="00C357B8" w:rsidR="00C357B8" w:rsidP="00C357B8" w:rsidRDefault="00C357B8" w14:paraId="400ED0BD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przy pomocy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>poznanych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konstrukcji o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powiada o swoim pierwszym dniu w szkole, opowiada o doświadczeniach i wydarzeniach z przeszłości</w:t>
            </w:r>
          </w:p>
          <w:p w:rsidRPr="00C357B8" w:rsidR="00C357B8" w:rsidP="00C357B8" w:rsidRDefault="00C357B8" w14:paraId="38948178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na ogół aktywnie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telefonicznej, rozpoczyna, prowadzi i kończy rozmowę, podtrzymuje rozmowę w przypadku trudności w jej przebiegu, na ogół bezbłędnie uzyskuje i przekazuje informacje i wyjaśnienia</w:t>
            </w:r>
          </w:p>
          <w:p w:rsidRPr="00C357B8" w:rsidR="00C357B8" w:rsidP="00C357B8" w:rsidRDefault="00C357B8" w14:paraId="6A5296D3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systemu edukacji w Wielkiej Brytanii oraz zalet poznawania osób z różnych stron świata,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C357B8" w:rsidR="00C357B8" w:rsidP="00C357B8" w:rsidRDefault="00C357B8" w14:paraId="36AEBBC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samodzielnie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przygotowuje i przedstawia prezentację na temat szkoły marzeń,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C357B8" w:rsidR="00C357B8" w:rsidP="00C357B8" w:rsidRDefault="00C357B8" w14:paraId="1C6BE1A3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na ogół bezbłędnie pisze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wpis na forum internetowym, w którym opisuje koncert zorganizowany w jego szkole, wyraża i uzasadnia opinie, przekazuje informacje i wyjaśnienia, sugeruje, stosuje zwroty i formy grzecznościowe</w:t>
            </w:r>
          </w:p>
          <w:p w:rsidRPr="00C357B8" w:rsidR="00DB0CFB" w:rsidP="00C357B8" w:rsidRDefault="00C357B8" w14:paraId="3E1653A8" wp14:textId="7777777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na ogół bezbłędnie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C357B8" w:rsidR="00C357B8" w:rsidP="00C357B8" w:rsidRDefault="00C357B8" w14:paraId="12BB206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C357B8" w:rsidR="00C357B8" w:rsidP="00C357B8" w:rsidRDefault="00C357B8" w14:paraId="724415A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wszystkie 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>zadania na słuchanie i czytanie ze zrozumieniem</w:t>
            </w:r>
          </w:p>
          <w:p w:rsidRPr="00C357B8" w:rsidR="00C357B8" w:rsidP="00C357B8" w:rsidRDefault="00C357B8" w14:paraId="4CDCCE7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C357B8" w:rsidR="00C357B8" w:rsidP="00C357B8" w:rsidRDefault="00C357B8" w14:paraId="67BF660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przedmiotów nauczania</w:t>
            </w:r>
          </w:p>
          <w:p w:rsidRPr="00C357B8" w:rsidR="00C357B8" w:rsidP="00C357B8" w:rsidRDefault="00C357B8" w14:paraId="1A2A5B0F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aktywnie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języka angielskiego,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C357B8" w:rsidR="00C357B8" w:rsidP="00C357B8" w:rsidRDefault="00C357B8" w14:paraId="0AF2DFC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samodzielnie i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języków obcych, opisuje upodobania, wyraża i uzasadnia swoje opinie</w:t>
            </w:r>
          </w:p>
          <w:p w:rsidRPr="00C357B8" w:rsidR="00C357B8" w:rsidP="00C357B8" w:rsidRDefault="00C357B8" w14:paraId="101C6D0A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sposobów uczenia się języka angielskiego,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C357B8" w:rsidR="00C357B8" w:rsidP="00C357B8" w:rsidRDefault="00C357B8" w14:paraId="4F768311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</w:t>
            </w: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używając zdań złożonych,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bezbłędnie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cytatu, opisuje upodobania, wyraża i uzasadnia swoje opinie</w:t>
            </w:r>
          </w:p>
          <w:p w:rsidRPr="00C357B8" w:rsidR="00C357B8" w:rsidP="00C357B8" w:rsidRDefault="00C357B8" w14:paraId="1F684F13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przy pomocy złożonych konstrukcji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szczegółowo 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>o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powiada o swoim pierwszym dniu w szkole, opowiada o doświadczeniach i wydarzeniach z przeszłości</w:t>
            </w:r>
          </w:p>
          <w:p w:rsidRPr="00C357B8" w:rsidR="00C357B8" w:rsidP="00C357B8" w:rsidRDefault="00C357B8" w14:paraId="300DDF5D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aktywnie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telefonicznej, rozpoczyna, prowadzi i kończy rozmowę, podtrzymuje rozmowę w przypadku trudności w jej przebiegu, bezbłędnie uzyskuje i przekazuje informacje i wyjaśnienia</w:t>
            </w:r>
          </w:p>
          <w:p w:rsidRPr="00C357B8" w:rsidR="00C357B8" w:rsidP="00C357B8" w:rsidRDefault="00C357B8" w14:paraId="5CCC6E91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systemu edukacji w Wielkiej Brytanii oraz zalet poznawania osób z różnych stron świata,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C357B8" w:rsidR="00C357B8" w:rsidP="00C357B8" w:rsidRDefault="00C357B8" w14:paraId="1B862C7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samodzielnie </w:t>
            </w:r>
            <w:r w:rsidRPr="00C357B8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przygotowuje i przedstawia prezentację na temat szkoły marzeń,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C357B8" w:rsidR="00C357B8" w:rsidP="00C357B8" w:rsidRDefault="00C357B8" w14:paraId="74432295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C357B8">
              <w:rPr>
                <w:rFonts w:ascii="Verdana" w:hAnsi="Verdana"/>
                <w:b w:val="0"/>
                <w:sz w:val="16"/>
                <w:szCs w:val="16"/>
              </w:rPr>
              <w:t>–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samodzielnie i </w:t>
            </w:r>
            <w:r w:rsidRPr="00C357B8">
              <w:rPr>
                <w:rFonts w:ascii="Verdana" w:hAnsi="Verdana" w:cs="Calibri"/>
                <w:b w:val="0"/>
                <w:sz w:val="16"/>
                <w:szCs w:val="16"/>
              </w:rPr>
              <w:t xml:space="preserve">bezbłędnie pisze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wpis na forum internetowym, w którym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szczegółowo </w:t>
            </w:r>
            <w:r w:rsidRPr="00C357B8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koncert zorganizowany w jego szkole, wyraża i uzasadnia opinie, przekazuje informacje i wyjaśnienia, sugeruje, stosuje zwroty i formy grzecznościowe</w:t>
            </w:r>
          </w:p>
          <w:p w:rsidRPr="00C357B8" w:rsidR="00DB0CFB" w:rsidP="00C357B8" w:rsidRDefault="00C357B8" w14:paraId="1F6E0CC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C357B8"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C357B8">
              <w:rPr>
                <w:rFonts w:ascii="Verdana" w:hAnsi="Verdana" w:cs="Calibri"/>
                <w:sz w:val="16"/>
                <w:szCs w:val="16"/>
              </w:rPr>
              <w:t xml:space="preserve">bezbłędnie </w:t>
            </w:r>
            <w:r w:rsidRPr="00C357B8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wszystkie </w:t>
            </w:r>
            <w:r w:rsidRPr="00C357B8">
              <w:rPr>
                <w:rFonts w:ascii="Verdana" w:hAnsi="Verdana" w:cs="Calibri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</w:tr>
      <w:tr xmlns:wp14="http://schemas.microsoft.com/office/word/2010/wordml" w:rsidRPr="00E65F84" w:rsidR="00DB0CFB" w:rsidTr="28DE563F" w14:paraId="7B2DC3A2" wp14:textId="77777777">
        <w:tc>
          <w:tcPr>
            <w:tcW w:w="0" w:type="auto"/>
            <w:gridSpan w:val="5"/>
            <w:shd w:val="clear" w:color="auto" w:fill="D9D9D9" w:themeFill="background1" w:themeFillShade="D9"/>
            <w:tcMar/>
          </w:tcPr>
          <w:p w:rsidRPr="004F7F9B" w:rsidR="00DB0CFB" w:rsidP="00DB0CFB" w:rsidRDefault="00DB0CFB" w14:paraId="4612E56C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F7F9B">
              <w:rPr>
                <w:rFonts w:ascii="Verdana" w:hAnsi="Verdana"/>
                <w:b/>
                <w:sz w:val="16"/>
                <w:szCs w:val="16"/>
              </w:rPr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ci i umiejętności z rozdziału </w:t>
            </w:r>
            <w:r w:rsidR="00EF4B72">
              <w:rPr>
                <w:rFonts w:ascii="Verdana" w:hAnsi="Verdana"/>
                <w:b/>
                <w:sz w:val="16"/>
                <w:szCs w:val="16"/>
              </w:rPr>
              <w:t>4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xmlns:wp14="http://schemas.microsoft.com/office/word/2010/wordml" w:rsidRPr="00E65F84" w:rsidR="00DB0CFB" w:rsidTr="28DE563F" w14:paraId="680F5C36" wp14:textId="77777777">
        <w:tc>
          <w:tcPr>
            <w:tcW w:w="0" w:type="auto"/>
            <w:gridSpan w:val="5"/>
            <w:shd w:val="clear" w:color="auto" w:fill="00B050"/>
            <w:tcMar/>
          </w:tcPr>
          <w:p w:rsidRPr="004F7F9B" w:rsidR="00DB0CFB" w:rsidP="00C2552F" w:rsidRDefault="001A12A1" w14:paraId="4865FF41" wp14:textId="7777777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Świat przyrody</w:t>
            </w:r>
          </w:p>
        </w:tc>
      </w:tr>
      <w:tr xmlns:wp14="http://schemas.microsoft.com/office/word/2010/wordml" w:rsidRPr="00E65F84" w:rsidR="00877F1B" w:rsidTr="28DE563F" w14:paraId="3EBDFB18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28DE563F" w:rsidRDefault="00DB0CFB" w14:paraId="1DF07665" wp14:textId="37F15D80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28DE563F">
              <w:rPr>
                <w:rFonts w:ascii="Verdana" w:hAnsi="Verdana"/>
                <w:sz w:val="16"/>
                <w:szCs w:val="16"/>
              </w:rPr>
              <w:br w:type="page"/>
            </w:r>
            <w:r w:rsidRPr="28DE563F" w:rsidR="00DB0CFB">
              <w:rPr>
                <w:rFonts w:ascii="Verdana" w:hAnsi="Verdana"/>
                <w:b w:val="1"/>
                <w:bCs w:val="1"/>
                <w:sz w:val="16"/>
                <w:szCs w:val="16"/>
              </w:rPr>
              <w:t>OCENA</w:t>
            </w:r>
          </w:p>
          <w:p w:rsidRPr="00E65F84" w:rsidR="00DB0CFB" w:rsidP="00DB0CFB" w:rsidRDefault="00DB0CFB" w14:paraId="44FB30F8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1DA6542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625EEFE8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3041E39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0668174A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22B00A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5E43EB89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42C6D796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2DD6593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877F1B" w:rsidTr="28DE563F" w14:paraId="5CEDD4BC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6E1831B3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54E11D2A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5466C37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129DEDA0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0463B9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2C66A00D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482F5F92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877F1B" w:rsidTr="28DE563F" w14:paraId="18E0C180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B0CFB" w:rsidP="00DB0CFB" w:rsidRDefault="00DB0CFB" w14:paraId="74C4EF3D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290B2672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AD2119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8CBE994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E34B74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44AD83A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877F1B" w:rsidTr="28DE563F" w14:paraId="03592B66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31126E5D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4468A39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EB92F5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2207008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3CBCD3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891923" w:rsidTr="28DE563F" w14:paraId="10E1347B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2DE403A5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C2552F" w:rsidR="00C2552F" w:rsidP="001A12A1" w:rsidRDefault="00DB0CFB" w14:paraId="625788BB" wp14:textId="77777777">
            <w:pPr>
              <w:pStyle w:val="NormalnyWeb"/>
              <w:numPr>
                <w:ilvl w:val="0"/>
                <w:numId w:val="8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1A12A1">
              <w:rPr>
                <w:rFonts w:ascii="Verdana" w:hAnsi="Verdana"/>
                <w:i/>
                <w:color w:val="000000"/>
                <w:sz w:val="16"/>
                <w:szCs w:val="16"/>
              </w:rPr>
              <w:t>świat przyrody</w:t>
            </w:r>
          </w:p>
          <w:p w:rsidRPr="003A6DFB" w:rsidR="00DB0CFB" w:rsidP="00C2552F" w:rsidRDefault="001A12A1" w14:paraId="05DB21C8" wp14:textId="77777777">
            <w:pPr>
              <w:pStyle w:val="NormalnyWeb"/>
              <w:numPr>
                <w:ilvl w:val="0"/>
                <w:numId w:val="8"/>
              </w:numPr>
              <w:spacing w:before="0" w:beforeAutospacing="0" w:after="0"/>
              <w:rPr>
                <w:rFonts w:ascii="Verdana" w:hAnsi="Verdana"/>
                <w:iCs/>
                <w:sz w:val="16"/>
                <w:szCs w:val="16"/>
                <w:lang w:val="en-US"/>
              </w:rPr>
            </w:pPr>
            <w:r w:rsidRPr="000A796C">
              <w:rPr>
                <w:rFonts w:ascii="Verdana" w:hAnsi="Verdana"/>
                <w:sz w:val="16"/>
                <w:szCs w:val="16"/>
              </w:rPr>
              <w:t>c</w:t>
            </w:r>
            <w:r w:rsidRPr="000A796C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zasowniki modalne: </w:t>
            </w:r>
            <w:proofErr w:type="spellStart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can</w:t>
            </w:r>
            <w:proofErr w:type="spellEnd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must</w:t>
            </w:r>
            <w:proofErr w:type="spellEnd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have</w:t>
            </w:r>
            <w:proofErr w:type="spellEnd"/>
            <w:r w:rsidRPr="000A796C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 xml:space="preserve"> to</w:t>
            </w:r>
          </w:p>
        </w:tc>
      </w:tr>
      <w:tr xmlns:wp14="http://schemas.microsoft.com/office/word/2010/wordml" w:rsidRPr="00E65F84" w:rsidR="00877F1B" w:rsidTr="28DE563F" w14:paraId="4F8A1B19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7030F9D0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1A12A1" w:rsidR="00C93E5A" w:rsidP="00C93E5A" w:rsidRDefault="00C93E5A" w14:paraId="6447CA9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nie</w:t>
            </w: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Pr="001A12A1" w:rsidR="00C93E5A" w:rsidP="00C93E5A" w:rsidRDefault="00C93E5A" w14:paraId="4CC5FA6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niektóre </w:t>
            </w: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zadania na słuchanie i czytanie ze zrozumieniem </w:t>
            </w:r>
          </w:p>
          <w:p w:rsidRPr="001A12A1" w:rsidR="00C93E5A" w:rsidP="00C93E5A" w:rsidRDefault="00C93E5A" w14:paraId="2CF911A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bardzo</w:t>
            </w: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prostymi zdaniami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, zdawkowo</w:t>
            </w: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krajobraz oraz najpiękniejsze miejsca w Polsce, wyraża i uzasadnia swoje opinie i upodobania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1A12A1" w:rsidR="00C93E5A" w:rsidP="00C93E5A" w:rsidRDefault="00C93E5A" w14:paraId="2C4858A7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ulubionego miesiąca i ulubionej pogody,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uzyskuje i przekazuje informacje i wyjaśnienia,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1A12A1" w:rsidR="00C93E5A" w:rsidP="00C93E5A" w:rsidRDefault="00C93E5A" w14:paraId="4B4886E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przy pomocy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>prostych konstrukcji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, zdawkowo</w:t>
            </w: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czy oszczędza wodę i podaje sposoby oszczędzania wody, wyraża i uzasadnia opinie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1A12A1" w:rsidR="00C93E5A" w:rsidP="00C93E5A" w:rsidRDefault="00C93E5A" w14:paraId="2540B83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 rozmowie na temat katastrof naturalnych,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uzyskuje i przekazuje informacje i wyjaśnienia,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1A12A1" w:rsidR="00C93E5A" w:rsidP="00C93E5A" w:rsidRDefault="00C93E5A" w14:paraId="0670E84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>prostymi zdaniami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, zdawkowo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dostępu do sieci internetowej w lasach, wyraża i uzasadnia swoje opinie i upodobania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1A12A1" w:rsidR="00C93E5A" w:rsidP="00C93E5A" w:rsidRDefault="00C93E5A" w14:paraId="77E481B5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recyklingu,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uzyskuje i przekazuje informacje i wyjaśnienia,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1A12A1" w:rsidR="00C93E5A" w:rsidP="00C93E5A" w:rsidRDefault="00C93E5A" w14:paraId="799698EA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korzystając z podręcznika i pomocy nauczyciela, bardzo </w:t>
            </w:r>
            <w:r w:rsidRPr="001A12A1">
              <w:rPr>
                <w:rFonts w:ascii="Verdana" w:hAnsi="Verdana"/>
                <w:b w:val="0"/>
                <w:sz w:val="16"/>
                <w:szCs w:val="16"/>
              </w:rPr>
              <w:t xml:space="preserve">prostymi zdaniami,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1A12A1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bardzo krótki 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wpis na forum, w którym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przedstawia cele grupy ekologicznej, przekazuje informacje, określa działania, pyta o opinie, stosuje zwroty i formy grzecznościowe</w:t>
            </w:r>
          </w:p>
          <w:p w:rsidRPr="001A12A1" w:rsidR="00DB0CFB" w:rsidP="00C93E5A" w:rsidRDefault="00C93E5A" w14:paraId="4A81AC2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A12A1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popełniając liczne błędy</w:t>
            </w:r>
            <w:r w:rsidR="00877F1B">
              <w:rPr>
                <w:rFonts w:ascii="Verdana" w:hAnsi="Verdana"/>
                <w:sz w:val="16"/>
                <w:szCs w:val="16"/>
              </w:rPr>
              <w:t>,</w:t>
            </w:r>
            <w:r w:rsidRPr="001A12A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A12A1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niektóre</w:t>
            </w:r>
            <w:r w:rsidRPr="001A12A1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1A12A1" w:rsidR="001A12A1" w:rsidP="001A12A1" w:rsidRDefault="001A12A1" w14:paraId="17DDEBD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C93E5A"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właściwie reaguje na polecenia</w:t>
            </w:r>
          </w:p>
          <w:p w:rsidRPr="001A12A1" w:rsidR="001A12A1" w:rsidP="001A12A1" w:rsidRDefault="001A12A1" w14:paraId="7AF4051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C93E5A"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zadania na słuchanie i czytanie ze zrozumieniem </w:t>
            </w:r>
          </w:p>
          <w:p w:rsidRPr="001A12A1" w:rsidR="001A12A1" w:rsidP="001A12A1" w:rsidRDefault="001A12A1" w14:paraId="7272843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C93E5A"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1A12A1" w:rsidR="00C93E5A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1A12A1" w:rsidR="001A12A1" w:rsidP="001A12A1" w:rsidRDefault="001A12A1" w14:paraId="2AEFBB3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krajobraz oraz najpiękniejsze miejsca w Polsce, wyraża i uzasadnia swoje opinie i upodobania</w:t>
            </w:r>
            <w:r w:rsidR="00C93E5A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1A12A1" w:rsidR="001A12A1" w:rsidP="001A12A1" w:rsidRDefault="001A12A1" w14:paraId="4C391CA0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C93E5A">
              <w:rPr>
                <w:rFonts w:ascii="Verdana" w:hAnsi="Verdana"/>
                <w:b w:val="0"/>
                <w:sz w:val="16"/>
                <w:szCs w:val="16"/>
              </w:rPr>
              <w:t>stara się aktywnie uczestniczyć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ulubionego miesiąca i ulubionej pogody, rozpoczyna, prowadzi i kończy rozmowę, podtrzymuje rozmowę w przypadku trudności w jej przebiegu, </w:t>
            </w:r>
            <w:r w:rsidR="00C93E5A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częściowo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uzyskuje i przekazuje informacje i wyjaśnienia, wyraża i uzasadnia swoje opinie, pyta o opinie rozmówcy</w:t>
            </w:r>
          </w:p>
          <w:p w:rsidRPr="001A12A1" w:rsidR="001A12A1" w:rsidP="001A12A1" w:rsidRDefault="001A12A1" w14:paraId="180D03D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przy pomocy prostych konstrukcji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czy oszczędza wodę i podaje sposoby oszczędzania wody, wyraża i uzasadnia opinie</w:t>
            </w:r>
            <w:r w:rsidR="00C93E5A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1A12A1" w:rsidR="001A12A1" w:rsidP="001A12A1" w:rsidRDefault="001A12A1" w14:paraId="7E1BBD4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C93E5A">
              <w:rPr>
                <w:rFonts w:ascii="Verdana" w:hAnsi="Verdana"/>
                <w:b w:val="0"/>
                <w:sz w:val="16"/>
                <w:szCs w:val="16"/>
              </w:rPr>
              <w:t>stara się aktywnie uczestniczyć</w:t>
            </w:r>
            <w:r w:rsidRPr="001A12A1" w:rsidR="00C93E5A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 rozmowie na temat katastrof naturalnych, rozpoczyna, prowadzi i kończy rozmowę, podtrzymuje rozmowę w przypadku trudności w jej przebiegu, </w:t>
            </w:r>
            <w:r w:rsidR="00C93E5A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częściowo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bezbłędnie uzyskuje i przekazuje informacje i wyjaśnienia, wyraża i uzasadnia swoje opinie, pyta o opinie rozmówcy</w:t>
            </w:r>
          </w:p>
          <w:p w:rsidRPr="001A12A1" w:rsidR="001A12A1" w:rsidP="001A12A1" w:rsidRDefault="001A12A1" w14:paraId="2D5B297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dostępu do sieci internetowej w lasach, wyraża i uzasadnia swoje opinie i upodobania</w:t>
            </w:r>
            <w:r w:rsidR="00C93E5A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1A12A1" w:rsidR="001A12A1" w:rsidP="001A12A1" w:rsidRDefault="001A12A1" w14:paraId="79266CF0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C93E5A">
              <w:rPr>
                <w:rFonts w:ascii="Verdana" w:hAnsi="Verdana"/>
                <w:b w:val="0"/>
                <w:sz w:val="16"/>
                <w:szCs w:val="16"/>
              </w:rPr>
              <w:t>stara się aktywnie uczestniczyć</w:t>
            </w:r>
            <w:r w:rsidRPr="001A12A1" w:rsidR="00C93E5A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w rozmowie na temat recyklingu, rozpoczyna, prowadzi i kończy rozmowę, podtrzymuje rozmowę w przypadku trudności w jej przebiegu, </w:t>
            </w:r>
            <w:r w:rsidR="00C93E5A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częściowo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uzyskuje i przekazuje informacje i wyjaśnienia, wyraża i uzasadnia swoje opinie, pyta o opinie rozmówcy</w:t>
            </w:r>
          </w:p>
          <w:p w:rsidRPr="001A12A1" w:rsidR="001A12A1" w:rsidP="001A12A1" w:rsidRDefault="001A12A1" w14:paraId="6C2524BE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C93E5A">
              <w:rPr>
                <w:rFonts w:ascii="Verdana" w:hAnsi="Verdana"/>
                <w:b w:val="0"/>
                <w:sz w:val="16"/>
                <w:szCs w:val="16"/>
              </w:rPr>
              <w:t xml:space="preserve">korzystając z podręcznika, </w:t>
            </w:r>
            <w:r w:rsidRPr="001A12A1">
              <w:rPr>
                <w:rFonts w:ascii="Verdana" w:hAnsi="Verdana"/>
                <w:b w:val="0"/>
                <w:sz w:val="16"/>
                <w:szCs w:val="16"/>
              </w:rPr>
              <w:t xml:space="preserve">prostymi zdaniami, </w:t>
            </w:r>
            <w:r w:rsidR="00C93E5A">
              <w:rPr>
                <w:rFonts w:ascii="Verdana" w:hAnsi="Verdana"/>
                <w:b w:val="0"/>
                <w:sz w:val="16"/>
                <w:szCs w:val="16"/>
              </w:rPr>
              <w:t>częściowo</w:t>
            </w:r>
            <w:r w:rsidRPr="001A12A1">
              <w:rPr>
                <w:rFonts w:ascii="Verdana" w:hAnsi="Verdana"/>
                <w:b w:val="0"/>
                <w:sz w:val="16"/>
                <w:szCs w:val="16"/>
              </w:rPr>
              <w:t xml:space="preserve"> bezbłędnie </w:t>
            </w:r>
            <w:r w:rsidRPr="001A12A1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="00C93E5A">
              <w:rPr>
                <w:rFonts w:ascii="Verdana" w:hAnsi="Verdana" w:cs="Calibri"/>
                <w:b w:val="0"/>
                <w:sz w:val="16"/>
                <w:szCs w:val="16"/>
              </w:rPr>
              <w:t xml:space="preserve">krótki 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wpis na forum, w którym przedstawia cele grupy ekologicznej, przekazuje informacje, określa działania, pyta o opinie, stosuje zwroty i formy grzecznościowe</w:t>
            </w:r>
          </w:p>
          <w:p w:rsidRPr="001A12A1" w:rsidR="00DB0CFB" w:rsidP="001A12A1" w:rsidRDefault="001A12A1" w14:paraId="41C58C5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A12A1">
              <w:rPr>
                <w:rFonts w:ascii="Verdana" w:hAnsi="Verdana"/>
                <w:sz w:val="16"/>
                <w:szCs w:val="16"/>
              </w:rPr>
              <w:t xml:space="preserve">– </w:t>
            </w:r>
            <w:r w:rsidR="00C93E5A">
              <w:rPr>
                <w:rFonts w:ascii="Verdana" w:hAnsi="Verdana"/>
                <w:sz w:val="16"/>
                <w:szCs w:val="16"/>
              </w:rPr>
              <w:t>częściowo</w:t>
            </w:r>
            <w:r w:rsidRPr="001A12A1">
              <w:rPr>
                <w:rFonts w:ascii="Verdana" w:hAnsi="Verdana"/>
                <w:sz w:val="16"/>
                <w:szCs w:val="16"/>
              </w:rPr>
              <w:t xml:space="preserve"> bezbłędnie </w:t>
            </w:r>
            <w:r w:rsidRPr="001A12A1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</w:t>
            </w:r>
            <w:r w:rsidR="00C93E5A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niektóre</w:t>
            </w:r>
            <w:r w:rsidRPr="001A12A1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1A12A1" w:rsidR="001A12A1" w:rsidP="001A12A1" w:rsidRDefault="001A12A1" w14:paraId="34A58C6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1A12A1" w:rsidR="001A12A1" w:rsidP="001A12A1" w:rsidRDefault="001A12A1" w14:paraId="245F7AC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poprawnie rozwiązuje zadania na słuchanie i czytanie ze zrozumieniem </w:t>
            </w:r>
          </w:p>
          <w:p w:rsidRPr="001A12A1" w:rsidR="001A12A1" w:rsidP="001A12A1" w:rsidRDefault="001A12A1" w14:paraId="188A916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1A12A1" w:rsidR="001A12A1" w:rsidP="001A12A1" w:rsidRDefault="001A12A1" w14:paraId="24DAE24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krajobraz oraz najpiękniejsze miejsca w Polsce, wyraża i uzasadnia swoje opinie i upodobania</w:t>
            </w:r>
          </w:p>
          <w:p w:rsidRPr="001A12A1" w:rsidR="001A12A1" w:rsidP="001A12A1" w:rsidRDefault="001A12A1" w14:paraId="23863B2F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ulubionego miesiąca i ulubionej pogody,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1A12A1" w:rsidR="001A12A1" w:rsidP="001A12A1" w:rsidRDefault="001A12A1" w14:paraId="1125157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przy pomocy </w:t>
            </w:r>
            <w:r w:rsidR="00C93E5A">
              <w:rPr>
                <w:rFonts w:ascii="Verdana" w:hAnsi="Verdana"/>
                <w:b w:val="0"/>
                <w:bCs w:val="0"/>
                <w:sz w:val="16"/>
                <w:szCs w:val="16"/>
              </w:rPr>
              <w:t>poznanych</w:t>
            </w: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konstrukcji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czy oszczędza wodę i podaje sposoby oszczędzania wody, wyraża i uzasadnia opinie</w:t>
            </w:r>
          </w:p>
          <w:p w:rsidRPr="001A12A1" w:rsidR="001A12A1" w:rsidP="001A12A1" w:rsidRDefault="001A12A1" w14:paraId="088EF6F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na temat katastrof naturalnych,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:rsidRPr="001A12A1" w:rsidR="001A12A1" w:rsidP="001A12A1" w:rsidRDefault="001A12A1" w14:paraId="2F56664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dostępu do sieci internetowej w lasach, wyraża i uzasadnia swoje opinie i upodobania</w:t>
            </w:r>
          </w:p>
          <w:p w:rsidRPr="001A12A1" w:rsidR="001A12A1" w:rsidP="001A12A1" w:rsidRDefault="001A12A1" w14:paraId="4FFAD19A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recyklingu,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1A12A1" w:rsidR="001A12A1" w:rsidP="001A12A1" w:rsidRDefault="001A12A1" w14:paraId="5AA0D36B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sz w:val="16"/>
                <w:szCs w:val="16"/>
              </w:rPr>
              <w:t xml:space="preserve">– prostymi zdaniami, na ogół bezbłędnie </w:t>
            </w:r>
            <w:r w:rsidRPr="001A12A1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wpis na forum, w którym przedstawia cele grupy ekologicznej, przekazuje informacje, określa działania, pyta o opinie, stosuje zwroty i formy grzecznościowe</w:t>
            </w:r>
          </w:p>
          <w:p w:rsidRPr="001A12A1" w:rsidR="00DB0CFB" w:rsidP="001A12A1" w:rsidRDefault="001A12A1" w14:paraId="59D9ED10" wp14:textId="77777777">
            <w:pPr>
              <w:pStyle w:val="NormalnyWeb"/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12A1">
              <w:rPr>
                <w:rFonts w:ascii="Verdana" w:hAnsi="Verdana"/>
                <w:sz w:val="16"/>
                <w:szCs w:val="16"/>
              </w:rPr>
              <w:t xml:space="preserve">– na ogół bezbłędnie </w:t>
            </w:r>
            <w:r w:rsidRPr="001A12A1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1A12A1" w:rsidR="001A12A1" w:rsidP="001A12A1" w:rsidRDefault="001A12A1" w14:paraId="3865A2F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1A12A1" w:rsidR="001A12A1" w:rsidP="001A12A1" w:rsidRDefault="001A12A1" w14:paraId="00FD347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wszystkie </w:t>
            </w: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zadania na słuchanie i czytanie ze zrozumieniem </w:t>
            </w:r>
          </w:p>
          <w:p w:rsidRPr="001A12A1" w:rsidR="001A12A1" w:rsidP="001A12A1" w:rsidRDefault="001A12A1" w14:paraId="6E8D4D6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1A12A1" w:rsidR="001A12A1" w:rsidP="001A12A1" w:rsidRDefault="001A12A1" w14:paraId="15D778A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szczegółowo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krajobraz oraz najpiękniejsze miejsca w Polsce, wyraża i uzasadnia swoje opinie i upodobania</w:t>
            </w:r>
          </w:p>
          <w:p w:rsidRPr="001A12A1" w:rsidR="001A12A1" w:rsidP="001A12A1" w:rsidRDefault="001A12A1" w14:paraId="749A81D7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ulubionego miesiąca i ulubionej pogody,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1A12A1" w:rsidR="001A12A1" w:rsidP="001A12A1" w:rsidRDefault="001A12A1" w14:paraId="430D56B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przy pomocy złożonych konstrukcji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szczegółowo i bezbłędnie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czy oszczędza wodę i podaje sposoby oszczędzania wody, wyraża i uzasadnia opinie</w:t>
            </w:r>
          </w:p>
          <w:p w:rsidRPr="001A12A1" w:rsidR="001A12A1" w:rsidP="001A12A1" w:rsidRDefault="001A12A1" w14:paraId="153597B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na temat katastrof naturalnych,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1A12A1" w:rsidR="001A12A1" w:rsidP="001A12A1" w:rsidRDefault="001A12A1" w14:paraId="62AD868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</w:t>
            </w:r>
            <w:r w:rsidRPr="001A12A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dostępu do sieci internetowej w lasach, wyraża i uzasadnia swoje opinie i upodobania</w:t>
            </w:r>
          </w:p>
          <w:p w:rsidRPr="001A12A1" w:rsidR="001A12A1" w:rsidP="001A12A1" w:rsidRDefault="001A12A1" w14:paraId="53E5C9A9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recyklingu,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1A12A1" w:rsidR="001A12A1" w:rsidP="001A12A1" w:rsidRDefault="001A12A1" w14:paraId="4E8506B3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1A12A1">
              <w:rPr>
                <w:rFonts w:ascii="Verdana" w:hAnsi="Verdana"/>
                <w:b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samodzielnie i </w:t>
            </w:r>
            <w:r w:rsidRPr="001A12A1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1A12A1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1A12A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wpis na forum, w którym przedstawia cele grupy ekologicznej, przekazuje informacje, określa działania, pyta o opinie, stosuje zwroty i formy grzecznościowe</w:t>
            </w:r>
          </w:p>
          <w:p w:rsidRPr="001A12A1" w:rsidR="00DB0CFB" w:rsidP="001A12A1" w:rsidRDefault="001A12A1" w14:paraId="00707FB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1A12A1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1A12A1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wszystkie </w:t>
            </w:r>
            <w:r w:rsidRPr="001A12A1">
              <w:rPr>
                <w:rFonts w:ascii="Verdana" w:hAnsi="Verdana" w:cs="Calibri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</w:tr>
      <w:tr xmlns:wp14="http://schemas.microsoft.com/office/word/2010/wordml" w:rsidRPr="00E65F84" w:rsidR="00DB0CFB" w:rsidTr="28DE563F" w14:paraId="382F12F2" wp14:textId="77777777">
        <w:tc>
          <w:tcPr>
            <w:tcW w:w="0" w:type="auto"/>
            <w:gridSpan w:val="5"/>
            <w:shd w:val="clear" w:color="auto" w:fill="D9D9D9" w:themeFill="background1" w:themeFillShade="D9"/>
            <w:tcMar/>
          </w:tcPr>
          <w:p w:rsidRPr="009455ED" w:rsidR="00DB0CFB" w:rsidP="00DB0CFB" w:rsidRDefault="00DB0CFB" w14:paraId="4644A33A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455ED">
              <w:rPr>
                <w:rFonts w:ascii="Verdana" w:hAnsi="Verdana"/>
                <w:b/>
                <w:sz w:val="16"/>
                <w:szCs w:val="16"/>
              </w:rPr>
              <w:t xml:space="preserve">Uczeń rozwiązuje test sprawdzający wiadomości i umiejętności z rozdziału </w:t>
            </w:r>
            <w:r w:rsidR="00EF4B72">
              <w:rPr>
                <w:rFonts w:ascii="Verdana" w:hAnsi="Verdana"/>
                <w:b/>
                <w:sz w:val="16"/>
                <w:szCs w:val="16"/>
              </w:rPr>
              <w:t>5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  <w:r w:rsidRPr="009455E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xmlns:wp14="http://schemas.microsoft.com/office/word/2010/wordml" w:rsidRPr="00E65F84" w:rsidR="00DB0CFB" w:rsidTr="28DE563F" w14:paraId="63FDFB53" wp14:textId="77777777">
        <w:tc>
          <w:tcPr>
            <w:tcW w:w="0" w:type="auto"/>
            <w:gridSpan w:val="5"/>
            <w:shd w:val="clear" w:color="auto" w:fill="00B050"/>
            <w:tcMar/>
          </w:tcPr>
          <w:p w:rsidRPr="00C93E5A" w:rsidR="00DB0CFB" w:rsidP="00423677" w:rsidRDefault="00C93E5A" w14:paraId="2B311BD2" wp14:textId="77777777">
            <w:pPr>
              <w:rPr>
                <w:rFonts w:ascii="Verdana" w:hAnsi="Verdana" w:cs="Calibri"/>
                <w:bCs/>
                <w:sz w:val="16"/>
                <w:szCs w:val="16"/>
              </w:rPr>
            </w:pPr>
            <w:r w:rsidRPr="00C93E5A">
              <w:rPr>
                <w:rFonts w:ascii="Verdana" w:hAnsi="Verdana" w:cs="Calibri"/>
                <w:bCs/>
                <w:sz w:val="16"/>
                <w:szCs w:val="16"/>
              </w:rPr>
              <w:t>Podróżowanie i turystyka</w:t>
            </w:r>
          </w:p>
        </w:tc>
      </w:tr>
      <w:tr xmlns:wp14="http://schemas.microsoft.com/office/word/2010/wordml" w:rsidRPr="00E65F84" w:rsidR="00877F1B" w:rsidTr="28DE563F" w14:paraId="6B99DE89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28DE563F" w:rsidRDefault="00DB0CFB" w14:paraId="64118787" wp14:textId="083BF147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28DE563F">
              <w:rPr>
                <w:rFonts w:ascii="Verdana" w:hAnsi="Verdana"/>
                <w:b w:val="1"/>
                <w:bCs w:val="1"/>
                <w:sz w:val="16"/>
                <w:szCs w:val="16"/>
              </w:rPr>
              <w:br w:type="page"/>
            </w:r>
            <w:r w:rsidRPr="28DE563F" w:rsidR="00DB0CFB">
              <w:rPr>
                <w:rFonts w:ascii="Verdana" w:hAnsi="Verdana"/>
                <w:b w:val="1"/>
                <w:bCs w:val="1"/>
                <w:sz w:val="16"/>
                <w:szCs w:val="16"/>
              </w:rPr>
              <w:t>OCENA</w:t>
            </w:r>
          </w:p>
          <w:p w:rsidRPr="00E65F84" w:rsidR="00DB0CFB" w:rsidP="00DB0CFB" w:rsidRDefault="00DB0CFB" w14:paraId="49E398E2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16287F2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664DC737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5BE93A6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51BA393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84BA73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741DE78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34B3F2E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3F22201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877F1B" w:rsidTr="28DE563F" w14:paraId="3564D369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7D34F5C7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0B4020A7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6800FB26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4A5D4D0D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4A12034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2D6BE843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61099899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877F1B" w:rsidTr="28DE563F" w14:paraId="06DEE303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B0CFB" w:rsidP="00DB0CFB" w:rsidRDefault="00DB0CFB" w14:paraId="1BD18BE5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2974681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7799BD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758233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066C52B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B3C19B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877F1B" w:rsidTr="28DE563F" w14:paraId="14B498DB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1D7B270A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75D7907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43A5FA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44CB570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01AB7F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783CE7" w:rsidR="00891923" w:rsidTr="28DE563F" w14:paraId="5524F58C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4F904CB7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783CE7" w:rsidR="00783CE7" w:rsidP="00891923" w:rsidRDefault="00DB0CFB" w14:paraId="259A359E" wp14:textId="77777777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rFonts w:ascii="Verdana" w:hAnsi="Verdana" w:cs="Calibri"/>
                <w:sz w:val="16"/>
                <w:szCs w:val="16"/>
              </w:rPr>
            </w:pPr>
            <w:r w:rsidRPr="00C93E5A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C93E5A" w:rsidR="00C93E5A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podróżowanie i turystyka </w:t>
            </w:r>
          </w:p>
          <w:p w:rsidRPr="00783CE7" w:rsidR="00783CE7" w:rsidP="00C93E5A" w:rsidRDefault="00783CE7" w14:paraId="3D08596C" wp14:textId="77777777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p</w:t>
            </w:r>
            <w:r w:rsidRPr="00C93E5A" w:rsidR="00C93E5A">
              <w:rPr>
                <w:rFonts w:ascii="Verdana" w:hAnsi="Verdana" w:cs="Calibri"/>
                <w:color w:val="000000"/>
                <w:sz w:val="16"/>
                <w:szCs w:val="16"/>
              </w:rPr>
              <w:t>odstawowa wiedza o krajach, społeczeństwach i kulturach społeczności, które posługują się danym językiem obcym</w:t>
            </w:r>
          </w:p>
          <w:p w:rsidRPr="00783CE7" w:rsidR="00423677" w:rsidP="00783CE7" w:rsidRDefault="00C93E5A" w14:paraId="6955DC3F" wp14:textId="77777777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rFonts w:ascii="Verdana" w:hAnsi="Verdana" w:cs="Calibri"/>
                <w:sz w:val="16"/>
                <w:szCs w:val="16"/>
                <w:lang w:val="en-US"/>
              </w:rPr>
            </w:pPr>
            <w:proofErr w:type="spellStart"/>
            <w:r w:rsidRPr="00783CE7">
              <w:rPr>
                <w:rFonts w:ascii="Verdana" w:hAnsi="Verdana"/>
                <w:sz w:val="16"/>
                <w:szCs w:val="16"/>
                <w:lang w:val="en-US"/>
              </w:rPr>
              <w:t>c</w:t>
            </w:r>
            <w:r w:rsidRPr="00783CE7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zasy</w:t>
            </w:r>
            <w:proofErr w:type="spellEnd"/>
            <w:r w:rsidRPr="00783CE7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3CE7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>przeszłe</w:t>
            </w:r>
            <w:proofErr w:type="spellEnd"/>
            <w:r w:rsidRPr="00783CE7">
              <w:rPr>
                <w:rFonts w:ascii="Verdana" w:hAnsi="Verdana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Pr="00783CE7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Past Continuous, Past Simple</w:t>
            </w:r>
          </w:p>
        </w:tc>
      </w:tr>
      <w:tr xmlns:wp14="http://schemas.microsoft.com/office/word/2010/wordml" w:rsidRPr="00E65F84" w:rsidR="00877F1B" w:rsidTr="28DE563F" w14:paraId="4AD0FEBC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69B8595E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B72DBB" w:rsidR="00B72DBB" w:rsidP="00B72DBB" w:rsidRDefault="00B72DBB" w14:paraId="639D717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nie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Pr="00B72DBB" w:rsidR="00B72DBB" w:rsidP="00B72DBB" w:rsidRDefault="00B72DBB" w14:paraId="6958EA8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</w:t>
            </w:r>
            <w:r w:rsidR="007B296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niektóre 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>zadania na słuchanie i czytanie ze zrozumieniem</w:t>
            </w:r>
          </w:p>
          <w:p w:rsidRPr="00B72DBB" w:rsidR="00B72DBB" w:rsidP="00B72DBB" w:rsidRDefault="00B72DBB" w14:paraId="45C68A7D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7B296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>prostymi zdaniami</w:t>
            </w:r>
            <w:r w:rsidR="007B2961">
              <w:rPr>
                <w:rFonts w:ascii="Verdana" w:hAnsi="Verdana"/>
                <w:b w:val="0"/>
                <w:bCs w:val="0"/>
                <w:sz w:val="16"/>
                <w:szCs w:val="16"/>
              </w:rPr>
              <w:t>, zdawkowo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ulubionym środku transportu, wyraża i uzasadnia opinie i upodobanie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B72DBB" w:rsidR="00B72DBB" w:rsidP="00B72DBB" w:rsidRDefault="00B72DBB" w14:paraId="580DA7C4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podaje kierunki, </w:t>
            </w:r>
            <w:r w:rsidR="007B296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błędy,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uzyskuje i przekazuje informacje i wyjaśnienia</w:t>
            </w:r>
          </w:p>
          <w:p w:rsidRPr="00B72DBB" w:rsidR="00B72DBB" w:rsidP="00B72DBB" w:rsidRDefault="00B72DBB" w14:paraId="379620EA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7B296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>prostymi zdaniami</w:t>
            </w:r>
            <w:r w:rsidR="007B2961">
              <w:rPr>
                <w:rFonts w:ascii="Verdana" w:hAnsi="Verdana"/>
                <w:b w:val="0"/>
                <w:bCs w:val="0"/>
                <w:sz w:val="16"/>
                <w:szCs w:val="16"/>
              </w:rPr>
              <w:t>, zdawkowo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największym mieście, które zwiedził, opisuje doświadczenia, wyraża i uzasadnia opinie i upodobani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B72DBB" w:rsidR="00B72DBB" w:rsidP="00B72DBB" w:rsidRDefault="00B72DBB" w14:paraId="7466FB8F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B72DBB" w:rsidR="007B296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 rozmowie na temat atrakcji turystycznych Londynu, </w:t>
            </w:r>
            <w:r w:rsidR="007B296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uzyskuje i przekazuje informacje i wyjaśnienia, </w:t>
            </w:r>
            <w:r w:rsidR="007B296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B72DBB" w:rsidR="00B72DBB" w:rsidP="00B72DBB" w:rsidRDefault="00B72DBB" w14:paraId="2566AADA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przy pomocy </w:t>
            </w:r>
            <w:r w:rsidR="007B296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prostych konstrukcji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wypowiada się na temat cytatu, </w:t>
            </w:r>
            <w:r w:rsidR="007B296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 i upodobania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B72DBB" w:rsidR="00B72DBB" w:rsidP="00B72DBB" w:rsidRDefault="00B72DBB" w14:paraId="73BEB4A7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B72DBB" w:rsidR="007B296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 rozmowie na temat atrakcji turystycznych, </w:t>
            </w:r>
            <w:r w:rsidR="007B296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uzyskuje i przekazuje informacje i wyjaśnienia, </w:t>
            </w:r>
            <w:r w:rsidR="007B296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B72DBB" w:rsidR="00B72DBB" w:rsidP="00B72DBB" w:rsidRDefault="00B72DBB" w14:paraId="0D883D9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B72DBB" w:rsidR="007B296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 rozmowie na temat podróżowania i środków transportu, </w:t>
            </w:r>
            <w:r w:rsidR="007B296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uzyskuje i przekazuje informacje i wyjaśnienia, </w:t>
            </w:r>
            <w:r w:rsidR="007B296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B72DBB" w:rsidR="00B72DBB" w:rsidP="00B72DBB" w:rsidRDefault="00B72DBB" w14:paraId="15075861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korzystając z podręcznika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 xml:space="preserve"> i pomocy nauczyciela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 xml:space="preserve"> bardzo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prostymi zdaniami, popełniając </w:t>
            </w:r>
            <w:r>
              <w:rPr>
                <w:rFonts w:ascii="Verdana" w:hAnsi="Verdana"/>
                <w:b w:val="0"/>
                <w:sz w:val="16"/>
                <w:szCs w:val="16"/>
              </w:rPr>
              <w:t>liczne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 błędy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krótką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pocztówkę z wakacji, w której </w:t>
            </w:r>
            <w:r w:rsidR="007B296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czynności i doświadczenia, podaje plany i intencje, wyraża i uzasadnia opinie, przekazuje informacje, stosuje zwroty i formy grzecznościowe</w:t>
            </w:r>
          </w:p>
          <w:p w:rsidRPr="00B72DBB" w:rsidR="00B72DBB" w:rsidP="00B72DBB" w:rsidRDefault="00B72DBB" w14:paraId="3325F908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7B296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prostymi zdaniami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mówi, czy chciałby zwiedzić Antarktydę, </w:t>
            </w:r>
            <w:r w:rsidR="007B296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opinie i upodobania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B72DBB" w:rsidR="00B72DBB" w:rsidP="00B72DBB" w:rsidRDefault="00B72DBB" w14:paraId="3B359093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B72DBB" w:rsidR="007B296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w rozmowie na temat miejsc, które chciałby zwiedzić, </w:t>
            </w:r>
            <w:r w:rsidR="007B296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uzyskuje i przekazuje informacje i wyjaśnienia, </w:t>
            </w:r>
            <w:r w:rsidR="007B296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B72DBB" w:rsidR="00B72DBB" w:rsidP="00B72DBB" w:rsidRDefault="00B72DBB" w14:paraId="5E50FA08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korzystając z podręcznika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 xml:space="preserve"> i pomocy nauczyciela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, 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 xml:space="preserve">bardzo 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prostymi zdaniami, popełniając </w:t>
            </w:r>
            <w:r>
              <w:rPr>
                <w:rFonts w:ascii="Verdana" w:hAnsi="Verdana"/>
                <w:b w:val="0"/>
                <w:sz w:val="16"/>
                <w:szCs w:val="16"/>
              </w:rPr>
              <w:t>liczne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 błędy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krótką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pocztówkę z Port </w:t>
            </w:r>
            <w:proofErr w:type="spellStart"/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Lockroy</w:t>
            </w:r>
            <w:proofErr w:type="spellEnd"/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w której</w:t>
            </w:r>
            <w:r w:rsidR="007B296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zdawkowo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opisuje czynności i doświadczenia, podaje plany i intencje, wyraża i uzasadnia opinie, przekazuje informacje, stosuje zwroty i formy grzecznościowe</w:t>
            </w:r>
          </w:p>
          <w:p w:rsidRPr="00B72DBB" w:rsidR="00B72DBB" w:rsidP="00B72DBB" w:rsidRDefault="00B72DBB" w14:paraId="6D3DDDD7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>korzystając z podręcznika i pomocy nauczyciela, przygotowuje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i przedstawi</w:t>
            </w:r>
            <w:r w:rsidR="007B296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a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prezentację na temat ciekawego miejsca w Polsce, </w:t>
            </w:r>
            <w:r w:rsidR="007B296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uzyskuje i przekazuje informacje i wyjaśnienia, </w:t>
            </w:r>
            <w:r w:rsidR="007B296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B72DBB" w:rsidR="00B72DBB" w:rsidP="00B72DBB" w:rsidRDefault="00B72DBB" w14:paraId="748F85DD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korzystając z podręcznika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 xml:space="preserve"> i pomocy nauczyciela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, 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 xml:space="preserve">bardzo 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prostymi zdaniami, popełniając </w:t>
            </w:r>
            <w:r>
              <w:rPr>
                <w:rFonts w:ascii="Verdana" w:hAnsi="Verdana"/>
                <w:b w:val="0"/>
                <w:sz w:val="16"/>
                <w:szCs w:val="16"/>
              </w:rPr>
              <w:t>liczne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 błędy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sz w:val="16"/>
                <w:szCs w:val="16"/>
              </w:rPr>
              <w:t>pisze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 krótką</w:t>
            </w:r>
            <w:r w:rsidRPr="00B72DBB">
              <w:rPr>
                <w:rFonts w:ascii="Verdana" w:hAnsi="Verdana" w:cs="Calibri"/>
                <w:b w:val="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pocztówkę z wakacji, w której </w:t>
            </w:r>
            <w:r w:rsidR="007B2961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uczucia, czynności i doświadczenia, podaje plany i intencje, wyraża i uzasadnia opinie, przekazuje informacje, stosuje zwroty i formy grzecznościowe.</w:t>
            </w:r>
          </w:p>
          <w:p w:rsidRPr="00B72DBB" w:rsidR="00DB0CFB" w:rsidP="00B72DBB" w:rsidRDefault="00B72DBB" w14:paraId="0A45B6F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Pr="007B2961" w:rsidR="007B2961">
              <w:rPr>
                <w:rFonts w:ascii="Verdana" w:hAnsi="Verdana"/>
                <w:b w:val="0"/>
                <w:bCs w:val="0"/>
                <w:sz w:val="16"/>
                <w:szCs w:val="16"/>
              </w:rPr>
              <w:t>popełniając liczne błędy</w:t>
            </w:r>
            <w:r w:rsidR="00877F1B">
              <w:rPr>
                <w:rFonts w:ascii="Verdana" w:hAnsi="Verdana"/>
                <w:b w:val="0"/>
                <w:bCs w:val="0"/>
                <w:sz w:val="16"/>
                <w:szCs w:val="16"/>
              </w:rPr>
              <w:t>,</w:t>
            </w:r>
            <w:r w:rsidRPr="007B2961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7B2961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niektóre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B72DBB" w:rsidR="00B72DBB" w:rsidP="00B72DBB" w:rsidRDefault="00B72DBB" w14:paraId="1D91CFA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właściwie reaguje na polecenia</w:t>
            </w:r>
          </w:p>
          <w:p w:rsidRPr="00B72DBB" w:rsidR="00B72DBB" w:rsidP="00B72DBB" w:rsidRDefault="00B72DBB" w14:paraId="66F5DBA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zadania na słuchanie i czytanie ze zrozumieniem</w:t>
            </w:r>
          </w:p>
          <w:p w:rsidRPr="00B72DBB" w:rsidR="00B72DBB" w:rsidP="00B72DBB" w:rsidRDefault="00B72DBB" w14:paraId="31B8EBD4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B72DBB" w:rsidR="00B72DBB" w:rsidP="00B72DBB" w:rsidRDefault="00B72DBB" w14:paraId="79E1B918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ulubionym środku transportu, wyraża i uzasadnia opinie i upodobanie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B72DBB" w:rsidR="00B72DBB" w:rsidP="00B72DBB" w:rsidRDefault="00B72DBB" w14:paraId="57B5A3C4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stara się aktywnie uczestniczyć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podaje kierunki, rozpoczyna, prowadzi i kończy rozmowę, podtrzymuje rozmowę w przypadku trudności w jej przebiegu,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częściowo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uzyskuje i przekazuje informacje i wyjaśnienia</w:t>
            </w:r>
          </w:p>
          <w:p w:rsidRPr="00B72DBB" w:rsidR="00B72DBB" w:rsidP="00B72DBB" w:rsidRDefault="00B72DBB" w14:paraId="12CD03B4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największym mieście, które zwiedził, opisuje doświadczenia, wyraża i uzasadnia opinie i upodobani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B72DBB" w:rsidR="00B72DBB" w:rsidP="00B72DBB" w:rsidRDefault="00B72DBB" w14:paraId="52EA6E44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stara się aktywnie uczestniczyć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atrakcji turystycznych Londynu, rozpoczyna, prowadzi i kończy rozmowę, podtrzymuje rozmowę w przypadku trudności w jej przebiegu,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częściowo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bezbłędnie uzyskuje i przekazuje informacje i wyjaśnienia, wyraża i uzasadnia swoje opinie, pyta o opinie rozmówcy</w:t>
            </w:r>
          </w:p>
          <w:p w:rsidRPr="00B72DBB" w:rsidR="00B72DBB" w:rsidP="00B72DBB" w:rsidRDefault="00B72DBB" w14:paraId="21827A0F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przy pomocy prostych konstrukcji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cytatu, wyraża i uzasadnia swoje opinie i upodobania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B72DBB" w:rsidR="00B72DBB" w:rsidP="00B72DBB" w:rsidRDefault="00B72DBB" w14:paraId="36D662F2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stara się aktywnie uczestniczyć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atrakcji turystycznych, rozpoczyna, prowadzi i kończy rozmowę, podtrzymuje rozmowę w przypadku trudności w jej przebiegu,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częściowo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bezbłędnie uzyskuje i przekazuje informacje i wyjaśnienia, wyraża i uzasadnia swoje opinie, pyta o opinie rozmówcy</w:t>
            </w:r>
          </w:p>
          <w:p w:rsidRPr="00B72DBB" w:rsidR="00B72DBB" w:rsidP="00B72DBB" w:rsidRDefault="00B72DBB" w14:paraId="28D3D74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stara się aktywnie uczestniczyć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podróżowania i środków transportu, rozpoczyna, prowadzi i kończy rozmowę, podtrzymuje rozmowę w przypadku trudności w jej przebiegu,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częściowo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bezbłędnie uzyskuje i przekazuje informacje i wyjaśnienia, wyraża i uzasadnia swoje opinie, pyta o opinie rozmówcy</w:t>
            </w:r>
          </w:p>
          <w:p w:rsidRPr="00B72DBB" w:rsidR="00B72DBB" w:rsidP="00B72DBB" w:rsidRDefault="00B72DBB" w14:paraId="2FD90AEA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korzystając z podręcznika, 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prostymi zdaniami, popełniając </w:t>
            </w:r>
            <w:r>
              <w:rPr>
                <w:rFonts w:ascii="Verdana" w:hAnsi="Verdana"/>
                <w:b w:val="0"/>
                <w:sz w:val="16"/>
                <w:szCs w:val="16"/>
              </w:rPr>
              <w:t>dość liczne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 błędy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krótką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pocztówkę z wakacji, w której opisuje czynności i doświadczenia, podaje plany i intencje, wyraża i uzasadnia opinie, przekazuje informacje, stosuje zwroty i formy grzecznościowe</w:t>
            </w:r>
          </w:p>
          <w:p w:rsidRPr="00B72DBB" w:rsidR="00B72DBB" w:rsidP="00B72DBB" w:rsidRDefault="00B72DBB" w14:paraId="7ABA90C3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mówi, czy chciałby zwiedzić Antarktydę, wyraża i uzasadnia opinie i upodobania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B72DBB" w:rsidR="00B72DBB" w:rsidP="00B72DBB" w:rsidRDefault="00B72DBB" w14:paraId="28EEF70F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stara się aktywnie uczestniczyć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miejsc, które chciałby zwiedzić, rozpoczyna, prowadzi i kończy rozmowę, podtrzymuje rozmowę w przypadku trudności w jej przebiegu,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częściowo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uzyskuje i przekazuje informacje i wyjaśnienia, wyraża i uzasadnia swoje opinie, pyta o opinie rozmówcy</w:t>
            </w:r>
          </w:p>
          <w:p w:rsidRPr="00B72DBB" w:rsidR="00B72DBB" w:rsidP="00B72DBB" w:rsidRDefault="00B72DBB" w14:paraId="53335F26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korzystając z podręcznika, 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prostymi zdaniami, popełniając </w:t>
            </w:r>
            <w:r>
              <w:rPr>
                <w:rFonts w:ascii="Verdana" w:hAnsi="Verdana"/>
                <w:b w:val="0"/>
                <w:sz w:val="16"/>
                <w:szCs w:val="16"/>
              </w:rPr>
              <w:t>dość liczne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 błędy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krótką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pocztówkę z Port </w:t>
            </w:r>
            <w:proofErr w:type="spellStart"/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Lockroy</w:t>
            </w:r>
            <w:proofErr w:type="spellEnd"/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w której opisuje czynności i doświadczenia, podaje plany i intencje, wyraża i uzasadnia opinie, przekazuje informacje, stosuje zwroty i formy grzecznościowe</w:t>
            </w:r>
          </w:p>
          <w:p w:rsidRPr="00B72DBB" w:rsidR="00B72DBB" w:rsidP="00B72DBB" w:rsidRDefault="00B72DBB" w14:paraId="113862FD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 xml:space="preserve">korzystając z podręcznika, </w:t>
            </w:r>
            <w:r>
              <w:rPr>
                <w:rFonts w:ascii="Verdana" w:hAnsi="Verdana"/>
                <w:b w:val="0"/>
                <w:sz w:val="16"/>
                <w:szCs w:val="16"/>
              </w:rPr>
              <w:t>stara się przygotować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i przedstawi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ć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prezentację na temat ciekawego miejsca w Polsce, rozpoczyna, prowadzi i kończy rozmowę, podtrzymuje rozmowę w przypadku trudności w jej przebiegu,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częściowo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bezbłędnie uzyskuje i przekazuje informacje i wyjaśnienia, wyraża i uzasadnia swoje opinie, pyta o opinie rozmówcy</w:t>
            </w:r>
          </w:p>
          <w:p w:rsidRPr="00B72DBB" w:rsidR="00B72DBB" w:rsidP="00B72DBB" w:rsidRDefault="00B72DBB" w14:paraId="25BA2AEA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korzystając z podręcznika, 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prostymi zdaniami, popełniając </w:t>
            </w:r>
            <w:r>
              <w:rPr>
                <w:rFonts w:ascii="Verdana" w:hAnsi="Verdana"/>
                <w:b w:val="0"/>
                <w:sz w:val="16"/>
                <w:szCs w:val="16"/>
              </w:rPr>
              <w:t>dość liczne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 błędy</w:t>
            </w:r>
            <w:r w:rsidR="007B2961"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sz w:val="16"/>
                <w:szCs w:val="16"/>
              </w:rPr>
              <w:t>pisze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 krótką</w:t>
            </w:r>
            <w:r w:rsidRPr="00B72DBB">
              <w:rPr>
                <w:rFonts w:ascii="Verdana" w:hAnsi="Verdana" w:cs="Calibri"/>
                <w:b w:val="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pocztówkę z wakacji, w której opisuje uczucia, czynności i doświadczenia, podaje plany i intencje, wyraża i uzasadnia opinie, przekazuje informacje, stosuje zwroty i formy grzecznościowe.</w:t>
            </w:r>
          </w:p>
          <w:p w:rsidRPr="00B72DBB" w:rsidR="00DB0CFB" w:rsidP="00B72DBB" w:rsidRDefault="00B72DBB" w14:paraId="1182490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B72DBB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częściowo</w:t>
            </w:r>
            <w:r w:rsidRPr="00B72DBB">
              <w:rPr>
                <w:rFonts w:ascii="Verdana" w:hAnsi="Verdana"/>
                <w:sz w:val="16"/>
                <w:szCs w:val="16"/>
              </w:rPr>
              <w:t xml:space="preserve"> bezbłędnie </w:t>
            </w:r>
            <w:r w:rsidRPr="00B72DBB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niektóre </w:t>
            </w:r>
            <w:r w:rsidRPr="00B72DBB">
              <w:rPr>
                <w:rFonts w:ascii="Verdana" w:hAnsi="Verdana" w:cs="Calibri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B72DBB" w:rsidR="00B72DBB" w:rsidP="00B72DBB" w:rsidRDefault="00B72DBB" w14:paraId="071F091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B72DBB" w:rsidR="00B72DBB" w:rsidP="00B72DBB" w:rsidRDefault="00B72DBB" w14:paraId="2DEB496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B72DBB" w:rsidR="00B72DBB" w:rsidP="00B72DBB" w:rsidRDefault="00B72DBB" w14:paraId="10C0EAE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B72DBB" w:rsidR="00B72DBB" w:rsidP="00B72DBB" w:rsidRDefault="00B72DBB" w14:paraId="4FAAE41E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ulubionym środku transportu, wyraża i uzasadnia opinie i upodobanie</w:t>
            </w:r>
          </w:p>
          <w:p w:rsidRPr="00B72DBB" w:rsidR="00B72DBB" w:rsidP="00B72DBB" w:rsidRDefault="00B72DBB" w14:paraId="31A7F41F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podaje kierunki, rozpoczyna, prowadzi i kończy rozmowę, podtrzymuje rozmowę w przypadku trudności w jej przebiegu, w większości bezbłędnie uzyskuje i przekazuje informacje i wyjaśnienia</w:t>
            </w:r>
          </w:p>
          <w:p w:rsidRPr="00B72DBB" w:rsidR="00B72DBB" w:rsidP="00B72DBB" w:rsidRDefault="00B72DBB" w14:paraId="08CD59F5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największym mieście, które zwiedził, opisuje doświadczenia, wyraża i uzasadnia opinie i upodobani</w:t>
            </w:r>
          </w:p>
          <w:p w:rsidRPr="00B72DBB" w:rsidR="00B72DBB" w:rsidP="00B72DBB" w:rsidRDefault="00B72DBB" w14:paraId="0268C493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na temat atrakcji turystycznych Londynu,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B72DBB" w:rsidR="00B72DBB" w:rsidP="00B72DBB" w:rsidRDefault="00B72DBB" w14:paraId="7A6907ED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przy pomocy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poznanych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konstrukcji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cytatu, wyraża i uzasadnia swoje opinie i upodobania</w:t>
            </w:r>
          </w:p>
          <w:p w:rsidRPr="00B72DBB" w:rsidR="00B72DBB" w:rsidP="00B72DBB" w:rsidRDefault="00B72DBB" w14:paraId="51284ACD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na temat atrakcji turystycznych,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B72DBB" w:rsidR="00B72DBB" w:rsidP="00B72DBB" w:rsidRDefault="00B72DBB" w14:paraId="61B108C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na temat podróżowania i środków transportu,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:rsidRPr="00B72DBB" w:rsidR="00B72DBB" w:rsidP="00B72DBB" w:rsidRDefault="00B72DBB" w14:paraId="721A3382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prostymi zdaniami, popełniając nieliczne błędy </w:t>
            </w:r>
            <w:r w:rsidRPr="00B72DBB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pocztówkę z wakacji, w której opisuje czynności i doświadczenia, podaje plany i intencje, wyraża i uzasadnia opinie, przekazuje informacje, stosuje zwroty i formy grzecznościowe</w:t>
            </w:r>
          </w:p>
          <w:p w:rsidRPr="00B72DBB" w:rsidR="00B72DBB" w:rsidP="00B72DBB" w:rsidRDefault="00B72DBB" w14:paraId="6FB88E38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mówi, czy chciałby zwiedzić Antarktydę, wyraża i uzasadnia opinie i upodobania</w:t>
            </w:r>
          </w:p>
          <w:p w:rsidRPr="00B72DBB" w:rsidR="00B72DBB" w:rsidP="00B72DBB" w:rsidRDefault="00B72DBB" w14:paraId="693FD5F4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miejsc, które chciałby zwiedzić,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B72DBB" w:rsidR="00B72DBB" w:rsidP="00B72DBB" w:rsidRDefault="00B72DBB" w14:paraId="570C19A5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prostymi zdaniami, popełniając nieliczne błędy </w:t>
            </w:r>
            <w:r w:rsidRPr="00B72DBB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pocztówkę z Port </w:t>
            </w:r>
            <w:proofErr w:type="spellStart"/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Lockroy</w:t>
            </w:r>
            <w:proofErr w:type="spellEnd"/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, w której opisuje czynności i doświadczenia, podaje plany i intencje, wyraża i uzasadnia opinie, przekazuje informacje, stosuje zwroty i formy grzecznościowe</w:t>
            </w:r>
          </w:p>
          <w:p w:rsidRPr="00B72DBB" w:rsidR="00B72DBB" w:rsidP="00B72DBB" w:rsidRDefault="00B72DBB" w14:paraId="375F251F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na ogół </w:t>
            </w:r>
            <w:r>
              <w:rPr>
                <w:rFonts w:ascii="Verdana" w:hAnsi="Verdana"/>
                <w:b w:val="0"/>
                <w:sz w:val="16"/>
                <w:szCs w:val="16"/>
              </w:rPr>
              <w:t>samodzielnie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przygotowuje i przedstawia prezentację na temat ciekawego miejsca w Polsce, rozpoczyna, prowadzi i kończy rozmowę, podtrzymuje rozmowę w przypadku trudności w jej przebiegu, na ogół bezbłędnie uzyskuje i przekazuje informacje i wyjaśnienia, wyraża i uzasadnia swoje opinie, pyta o opinie rozmówcy</w:t>
            </w:r>
          </w:p>
          <w:p w:rsidRPr="00B72DBB" w:rsidR="00B72DBB" w:rsidP="00B72DBB" w:rsidRDefault="00B72DBB" w14:paraId="2B5FC12D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prostymi zdaniami, popełniając nieliczne błędy </w:t>
            </w:r>
            <w:r w:rsidRPr="00B72DBB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pocztówkę z wakacji, w której opisuje uczucia, czynności i doświadczenia, podaje plany i intencje, wyraża i uzasadnia opinie, przekazuje informacje, stosuje zwroty i formy grzecznościowe.</w:t>
            </w:r>
          </w:p>
          <w:p w:rsidRPr="00B72DBB" w:rsidR="00DB0CFB" w:rsidP="00B72DBB" w:rsidRDefault="00B72DBB" w14:paraId="0139483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B72DBB" w:rsidR="00B72DBB" w:rsidP="00B72DBB" w:rsidRDefault="00B72DBB" w14:paraId="3F3F601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B72DBB" w:rsidR="00B72DBB" w:rsidP="00B72DBB" w:rsidRDefault="00B72DBB" w14:paraId="066AF27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wszystkie 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>zadania na słuchanie i czytanie ze zrozumieniem</w:t>
            </w:r>
          </w:p>
          <w:p w:rsidRPr="00B72DBB" w:rsidR="00B72DBB" w:rsidP="00B72DBB" w:rsidRDefault="00B72DBB" w14:paraId="05A7515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B72DBB" w:rsidR="00B72DBB" w:rsidP="00B72DBB" w:rsidRDefault="00B72DBB" w14:paraId="1470872A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ulubionym środku transportu, wyraża i uzasadnia opinie i upodobanie</w:t>
            </w:r>
          </w:p>
          <w:p w:rsidRPr="00B72DBB" w:rsidR="00B72DBB" w:rsidP="00B72DBB" w:rsidRDefault="00B72DBB" w14:paraId="4B270324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podaje kierunki, rozpoczyna, prowadzi i kończy rozmowę, podtrzymuje rozmowę w przypadku trudności w jej przebiegu, bezbłędnie uzyskuje i przekazuje informacje i wyjaśnienia</w:t>
            </w:r>
          </w:p>
          <w:p w:rsidRPr="00B72DBB" w:rsidR="00B72DBB" w:rsidP="00B72DBB" w:rsidRDefault="00B72DBB" w14:paraId="4B7F7142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szczegółowo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opowiada o największym mieście, które zwiedził, opisuje doświadczenia, wyraża i uzasadnia opinie i upodobani</w:t>
            </w:r>
          </w:p>
          <w:p w:rsidRPr="00B72DBB" w:rsidR="00B72DBB" w:rsidP="00B72DBB" w:rsidRDefault="00B72DBB" w14:paraId="52F6BD7D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aktywnie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na temat atrakcji turystycznych Londynu,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B72DBB" w:rsidR="00B72DBB" w:rsidP="00B72DBB" w:rsidRDefault="00B72DBB" w14:paraId="254F52D3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>– przy pomocy złożonych konstrukcji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, samodzielnie</w:t>
            </w: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cytatu, wyraża i uzasadnia swoje opinie i upodobania</w:t>
            </w:r>
          </w:p>
          <w:p w:rsidRPr="00B72DBB" w:rsidR="00B72DBB" w:rsidP="00B72DBB" w:rsidRDefault="00B72DBB" w14:paraId="0C01BAE1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na temat atrakcji turystycznych,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B72DBB" w:rsidR="00B72DBB" w:rsidP="00B72DBB" w:rsidRDefault="00B72DBB" w14:paraId="6C76C74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na temat podróżowania i środków transportu,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B72DBB" w:rsidR="00B72DBB" w:rsidP="00B72DBB" w:rsidRDefault="00B72DBB" w14:paraId="3EA3CF4F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samodzielnie i 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B72DBB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pocztówkę z wakacji, w której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szczegółowo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czynności i doświadczenia, podaje plany i intencje, wyraża i uzasadnia opinie, przekazuje informacje, stosuje zwroty i formy grzecznościowe</w:t>
            </w:r>
          </w:p>
          <w:p w:rsidRPr="00B72DBB" w:rsidR="00B72DBB" w:rsidP="00B72DBB" w:rsidRDefault="00B72DBB" w14:paraId="6AB2D7A4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mówi, czy chciałby zwiedzić Antarktydę, wyraża i uzasadnia opinie i upodobania</w:t>
            </w:r>
          </w:p>
          <w:p w:rsidRPr="00B72DBB" w:rsidR="00B72DBB" w:rsidP="00B72DBB" w:rsidRDefault="00B72DBB" w14:paraId="668C679C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miejsc, które chciałby zwiedzić,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B72DBB" w:rsidR="00B72DBB" w:rsidP="00B72DBB" w:rsidRDefault="00B72DBB" w14:paraId="6FD2A7E7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samodzielnie i 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B72DBB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pocztówkę z Port </w:t>
            </w:r>
            <w:proofErr w:type="spellStart"/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Lockroy</w:t>
            </w:r>
            <w:proofErr w:type="spellEnd"/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, w której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szczegółowo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czynności i doświadczenia, podaje plany i intencje, wyraża i uzasadnia opinie, przekazuje informacje, stosuje zwroty i formy grzecznościowe</w:t>
            </w:r>
          </w:p>
          <w:p w:rsidRPr="00B72DBB" w:rsidR="00B72DBB" w:rsidP="00B72DBB" w:rsidRDefault="00B72DBB" w14:paraId="230039FD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samodzielnie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przygotowuje i przedstawia prezentację na temat ciekawego miejsca w Polsce,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B72DBB" w:rsidR="00B72DBB" w:rsidP="00B72DBB" w:rsidRDefault="00B72DBB" w14:paraId="7E4D4B6F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samodzielnie i </w:t>
            </w:r>
            <w:r w:rsidRPr="00B72DBB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B72DBB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pocztówkę z wakacji, w której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szczegółowo </w:t>
            </w:r>
            <w:r w:rsidRPr="00B72DB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uczucia, czynności i doświadczenia, podaje plany i intencje, wyraża i uzasadnia opinie, przekazuje informacje, stosuje zwroty i formy grzecznościowe.</w:t>
            </w:r>
          </w:p>
          <w:p w:rsidRPr="00B72DBB" w:rsidR="00DB0CFB" w:rsidP="00B72DBB" w:rsidRDefault="00B72DBB" w14:paraId="4BFCC4BC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72DB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wszystkie</w:t>
            </w:r>
            <w:r w:rsidRPr="00B72DB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informacje zawarte w materiałach audiowizualnych oraz sformułowane w języku polskim i obcym</w:t>
            </w:r>
          </w:p>
        </w:tc>
      </w:tr>
      <w:tr xmlns:wp14="http://schemas.microsoft.com/office/word/2010/wordml" w:rsidRPr="00E65F84" w:rsidR="00DB0CFB" w:rsidTr="28DE563F" w14:paraId="187DF4DB" wp14:textId="77777777">
        <w:tc>
          <w:tcPr>
            <w:tcW w:w="0" w:type="auto"/>
            <w:gridSpan w:val="5"/>
            <w:shd w:val="clear" w:color="auto" w:fill="D9D9D9" w:themeFill="background1" w:themeFillShade="D9"/>
            <w:tcMar/>
          </w:tcPr>
          <w:p w:rsidRPr="00703AE3" w:rsidR="00DB0CFB" w:rsidP="00DB0CFB" w:rsidRDefault="00DB0CFB" w14:paraId="77F65CBC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03AE3">
              <w:rPr>
                <w:rFonts w:ascii="Verdana" w:hAnsi="Verdana"/>
                <w:b/>
                <w:sz w:val="16"/>
                <w:szCs w:val="16"/>
              </w:rPr>
              <w:t xml:space="preserve">Uczeń rozwiązuje test sprawdzający wiadomości i umiejętności z rozdziału </w:t>
            </w:r>
            <w:r w:rsidR="00EF4B72">
              <w:rPr>
                <w:rFonts w:ascii="Verdana" w:hAnsi="Verdana"/>
                <w:b/>
                <w:sz w:val="16"/>
                <w:szCs w:val="16"/>
              </w:rPr>
              <w:t>6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  <w:r w:rsidRPr="00703AE3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xmlns:wp14="http://schemas.microsoft.com/office/word/2010/wordml" w:rsidRPr="00F71F00" w:rsidR="00DB0CFB" w:rsidTr="28DE563F" w14:paraId="7C194C7C" wp14:textId="77777777">
        <w:tc>
          <w:tcPr>
            <w:tcW w:w="0" w:type="auto"/>
            <w:gridSpan w:val="5"/>
            <w:shd w:val="clear" w:color="auto" w:fill="00B050"/>
            <w:tcMar/>
          </w:tcPr>
          <w:p w:rsidRPr="00F71F00" w:rsidR="00DB0CFB" w:rsidP="00B43A55" w:rsidRDefault="00DF0B55" w14:paraId="55948DCE" wp14:textId="77777777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Żywienie</w:t>
            </w:r>
            <w:proofErr w:type="spellEnd"/>
          </w:p>
        </w:tc>
      </w:tr>
      <w:tr xmlns:wp14="http://schemas.microsoft.com/office/word/2010/wordml" w:rsidRPr="00E65F84" w:rsidR="00877F1B" w:rsidTr="28DE563F" w14:paraId="07350584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F71F00" w:rsidR="00DB0CFB" w:rsidP="28DE563F" w:rsidRDefault="00DB0CFB" w14:paraId="06971CD3" w14:noSpellErr="1" wp14:textId="0322A5AC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  <w:lang w:val="en-US"/>
              </w:rPr>
            </w:pPr>
          </w:p>
          <w:p w:rsidRPr="00E65F84" w:rsidR="00DB0CFB" w:rsidP="00DB0CFB" w:rsidRDefault="00DB0CFB" w14:paraId="38634FE9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  <w:p w:rsidRPr="00E65F84" w:rsidR="00DB0CFB" w:rsidP="00DB0CFB" w:rsidRDefault="00DB0CFB" w14:paraId="2A1F701D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03EFCA41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6DA00A35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5F96A72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7FAE2586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B95CD1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6A11865A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5220BBB2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2377922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877F1B" w:rsidTr="28DE563F" w14:paraId="14D2400F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13CB595B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6D9C8D39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503D9E6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31A9B38D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2D18EDBE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41E7FC20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5BB982B5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877F1B" w:rsidTr="28DE563F" w14:paraId="16135411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B0CFB" w:rsidP="00DB0CFB" w:rsidRDefault="00DB0CFB" w14:paraId="1E21C66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46CF238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1819DB8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7FD19B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F5579C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C2EE4BF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877F1B" w:rsidTr="28DE563F" w14:paraId="21E976F0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675E05EE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2D09473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86D223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E93588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337B8C6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DF0B55" w:rsidR="00891923" w:rsidTr="28DE563F" w14:paraId="72629688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2FC17F8B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DF0B55" w:rsidR="00DF0B55" w:rsidP="00891923" w:rsidRDefault="00DB0CFB" w14:paraId="2D89F02E" wp14:textId="7777777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Pr="00DF0B55" w:rsidR="00DF0B55"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żywienie </w:t>
            </w:r>
          </w:p>
          <w:p w:rsidRPr="00DF0B55" w:rsidR="00DF0B55" w:rsidP="00DF0B55" w:rsidRDefault="00DF0B55" w14:paraId="3370374A" wp14:textId="7777777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</w:rPr>
            </w:pPr>
            <w:r w:rsidRPr="00DF0B55">
              <w:rPr>
                <w:rFonts w:ascii="Verdana" w:hAnsi="Verdana"/>
                <w:sz w:val="16"/>
                <w:szCs w:val="16"/>
              </w:rPr>
              <w:t>r</w:t>
            </w:r>
            <w:r w:rsidRPr="00DF0B55">
              <w:rPr>
                <w:rFonts w:ascii="Verdana" w:hAnsi="Verdana" w:cs="Calibri"/>
                <w:color w:val="000000"/>
                <w:sz w:val="16"/>
                <w:szCs w:val="16"/>
              </w:rPr>
              <w:t>zeczowniki policzalne i niepoliczalne</w:t>
            </w:r>
          </w:p>
          <w:p w:rsidRPr="00DF0B55" w:rsidR="00DB0CFB" w:rsidP="00DF0B55" w:rsidRDefault="00DF0B55" w14:paraId="18EDE04B" wp14:textId="77777777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DF0B55">
              <w:rPr>
                <w:rFonts w:ascii="Verdana" w:hAnsi="Verdana"/>
                <w:i/>
                <w:iCs/>
                <w:sz w:val="16"/>
                <w:szCs w:val="16"/>
                <w:lang w:val="en-US"/>
              </w:rPr>
              <w:t>s</w:t>
            </w:r>
            <w:r w:rsidRPr="00246814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  <w:lang w:val="en-US"/>
              </w:rPr>
              <w:t>ome, any, how many / much, a little, a few, a lot of</w:t>
            </w:r>
          </w:p>
        </w:tc>
      </w:tr>
      <w:tr xmlns:wp14="http://schemas.microsoft.com/office/word/2010/wordml" w:rsidRPr="00E65F84" w:rsidR="00877F1B" w:rsidTr="28DE563F" w14:paraId="7E28E764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0B17AC83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DF0B55" w:rsidR="00110954" w:rsidP="00110954" w:rsidRDefault="00110954" w14:paraId="15571D1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nie</w:t>
            </w: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Pr="00DF0B55" w:rsidR="00110954" w:rsidP="00110954" w:rsidRDefault="00110954" w14:paraId="6D35C60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niektóre </w:t>
            </w: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zadania na słuchanie i czytanie ze zrozumieniem </w:t>
            </w:r>
          </w:p>
          <w:p w:rsidRPr="00DF0B55" w:rsidR="00110954" w:rsidP="00110954" w:rsidRDefault="00110954" w14:paraId="4CBC13B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z trudem uczestniczy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ulubionego przepisu na potrawę,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uzyskuje i przekazuje informacje i wyjaśnienia,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DF0B55" w:rsidR="00110954" w:rsidP="00110954" w:rsidRDefault="00110954" w14:paraId="2A32EC6B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z trudem uczestniczy</w:t>
            </w:r>
            <w:r w:rsidRPr="00DF0B5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ulubionego przepisu na potrawę, 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popełniając liczne błędy,</w:t>
            </w:r>
            <w:r w:rsidRPr="00DF0B5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uzyskuje i przekazuje informacje i wyjaśnienia,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DF0B5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 i upodobania, pyta o opinie rozmówcy</w:t>
            </w:r>
          </w:p>
          <w:p w:rsidRPr="00DF0B55" w:rsidR="00110954" w:rsidP="00110954" w:rsidRDefault="00110954" w14:paraId="488985E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zdawkowo,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 "Jesteś tym, co jesz", wyraża i uzasadnia swoje opinie</w:t>
            </w:r>
          </w:p>
          <w:p w:rsidRPr="00DF0B55" w:rsidR="00110954" w:rsidP="00110954" w:rsidRDefault="00110954" w14:paraId="537E1217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z trudem uczestniczy</w:t>
            </w:r>
            <w:r w:rsidRPr="00DF0B5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jedzenia na mieście, </w:t>
            </w:r>
            <w:r>
              <w:rPr>
                <w:rFonts w:ascii="Verdana" w:hAnsi="Verdana" w:cs="Calibri"/>
                <w:b w:val="0"/>
                <w:bCs/>
                <w:color w:val="000000"/>
                <w:sz w:val="16"/>
                <w:szCs w:val="16"/>
              </w:rPr>
              <w:t>popełniając liczne błędy,</w:t>
            </w:r>
            <w:r w:rsidRPr="00DF0B5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uzyskuje i przekazuje informacje i wyjaśnienia,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DF0B5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 i upodobania, pyta o opinie rozmówcy</w:t>
            </w:r>
          </w:p>
          <w:p w:rsidRPr="00DF0B55" w:rsidR="00110954" w:rsidP="00110954" w:rsidRDefault="00110954" w14:paraId="57C57EE3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z trudem uczestniczy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w restauracji,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uzyskuje i przekazuje informacje i wyjaśnienia</w:t>
            </w:r>
          </w:p>
          <w:p w:rsidRPr="00DF0B55" w:rsidR="00110954" w:rsidP="00110954" w:rsidRDefault="00110954" w14:paraId="27C5650C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korzystając z podręcznika i pomocy nauczyciela,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popełniając liczne błędy,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bardzo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krótki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wpis na blogu, w którym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częściowo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podaje przepis na swoje ulubione danie,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zdawkowo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składniki, czynności, wyraża i uzasadnia swoje opinie i upodobania, wyraża prośby, stosuje zwroty i formy grzecznościowe</w:t>
            </w:r>
          </w:p>
          <w:p w:rsidRPr="00DF0B55" w:rsidR="00DB0CFB" w:rsidP="00110954" w:rsidRDefault="00110954" w14:paraId="239151D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DF0B55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popełniając liczne błędy,</w:t>
            </w:r>
            <w:r w:rsidRPr="00DF0B5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F0B55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niektóre</w:t>
            </w:r>
            <w:r w:rsidRPr="00DF0B5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informacje sformułowane w języku polskim i obcym</w:t>
            </w:r>
          </w:p>
        </w:tc>
        <w:tc>
          <w:tcPr>
            <w:tcW w:w="0" w:type="auto"/>
            <w:tcMar/>
          </w:tcPr>
          <w:p w:rsidRPr="00DF0B55" w:rsidR="00DF0B55" w:rsidP="00DF0B55" w:rsidRDefault="00DF0B55" w14:paraId="3E69723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właściwie reaguje na polecenia</w:t>
            </w:r>
          </w:p>
          <w:p w:rsidRPr="00DF0B55" w:rsidR="00DF0B55" w:rsidP="00DF0B55" w:rsidRDefault="00DF0B55" w14:paraId="73C4E61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zadania na słuchanie i czytanie ze zrozumieniem </w:t>
            </w:r>
          </w:p>
          <w:p w:rsidRPr="00DF0B55" w:rsidR="00DF0B55" w:rsidP="00DF0B55" w:rsidRDefault="00DF0B55" w14:paraId="75A6C94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DF0B55" w:rsidR="00DF0B55" w:rsidP="00DF0B55" w:rsidRDefault="00DF0B55" w14:paraId="2C6DF85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>–</w:t>
            </w:r>
            <w:r w:rsidR="00110954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stara się </w:t>
            </w:r>
            <w:r w:rsidRPr="00D00F26" w:rsidR="00766F6C">
              <w:rPr>
                <w:rFonts w:ascii="Verdana" w:hAnsi="Verdana"/>
                <w:b w:val="0"/>
                <w:sz w:val="16"/>
                <w:szCs w:val="16"/>
              </w:rPr>
              <w:t xml:space="preserve">aktywnie </w:t>
            </w:r>
            <w:r w:rsidR="00110954">
              <w:rPr>
                <w:rFonts w:ascii="Verdana" w:hAnsi="Verdana"/>
                <w:b w:val="0"/>
                <w:bCs w:val="0"/>
                <w:sz w:val="16"/>
                <w:szCs w:val="16"/>
              </w:rPr>
              <w:t>uczestniczyć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 rozmowie na temat ulubionego przepisu na potrawę, rozpoczyna, prowadzi i kończy rozmowę, podtrzymuje rozmowę w przypadku trudności w jej przebiegu,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bezbłędnie uzyskuje i przekazuje informacje i wyjaśnienia, wyraża i uzasadnia swoje opinie, pyta o opinie rozmówcy</w:t>
            </w:r>
          </w:p>
          <w:p w:rsidRPr="00DF0B55" w:rsidR="00DF0B55" w:rsidP="00DF0B55" w:rsidRDefault="00DF0B55" w14:paraId="2FE4C72A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110954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stara się </w:t>
            </w:r>
            <w:r w:rsidRPr="00D00F26" w:rsidR="00766F6C">
              <w:rPr>
                <w:rFonts w:ascii="Verdana" w:hAnsi="Verdana"/>
                <w:b w:val="0"/>
                <w:sz w:val="16"/>
                <w:szCs w:val="16"/>
              </w:rPr>
              <w:t xml:space="preserve">aktywnie </w:t>
            </w:r>
            <w:r w:rsidR="00110954">
              <w:rPr>
                <w:rFonts w:ascii="Verdana" w:hAnsi="Verdana"/>
                <w:b w:val="0"/>
                <w:bCs/>
                <w:sz w:val="16"/>
                <w:szCs w:val="16"/>
              </w:rPr>
              <w:t>uczestniczyć</w:t>
            </w:r>
            <w:r w:rsidRPr="00DF0B55" w:rsidR="00110954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DF0B5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w rozmowie na temat ulubionego przepisu na potrawę, rozpoczyna, prowadzi i kończy rozmowę, podtrzymuje rozmowę w przypadku trudności w jej przebiegu,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częściowo</w:t>
            </w:r>
            <w:r w:rsidRPr="00DF0B55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DF0B5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bezbłędnie uzyskuje i przekazuje informacje i wyjaśnienia, wyraża i uzasadnia swoje opinie i upodobania, pyta o opinie rozmówcy</w:t>
            </w:r>
          </w:p>
          <w:p w:rsidRPr="00DF0B55" w:rsidR="00DF0B55" w:rsidP="00DF0B55" w:rsidRDefault="00DF0B55" w14:paraId="0F36331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 "Jesteś tym, co jesz", wyraża i uzasadnia swoje opinie</w:t>
            </w:r>
          </w:p>
          <w:p w:rsidRPr="00DF0B55" w:rsidR="00DF0B55" w:rsidP="00DF0B55" w:rsidRDefault="00DF0B55" w14:paraId="74A76A72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110954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stara się </w:t>
            </w:r>
            <w:r w:rsidRPr="00D00F26" w:rsidR="00766F6C">
              <w:rPr>
                <w:rFonts w:ascii="Verdana" w:hAnsi="Verdana"/>
                <w:b w:val="0"/>
                <w:sz w:val="16"/>
                <w:szCs w:val="16"/>
              </w:rPr>
              <w:t xml:space="preserve">aktywnie </w:t>
            </w:r>
            <w:r w:rsidR="00110954">
              <w:rPr>
                <w:rFonts w:ascii="Verdana" w:hAnsi="Verdana"/>
                <w:b w:val="0"/>
                <w:bCs/>
                <w:sz w:val="16"/>
                <w:szCs w:val="16"/>
              </w:rPr>
              <w:t>uczestniczyć</w:t>
            </w:r>
            <w:r w:rsidRPr="00DF0B55" w:rsidR="00110954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DF0B5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w rozmowie na temat jedzenia na mieście, rozpoczyna, prowadzi i kończy rozmowę, podtrzymuje rozmowę w przypadku trudności w jej przebiegu,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częściowo</w:t>
            </w:r>
            <w:r w:rsidRPr="00DF0B55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DF0B5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poprawnie uzyskuje i przekazuje informacje i wyjaśnienia, wyraża i uzasadnia swoje opinie i upodobania, pyta o opinie rozmówcy</w:t>
            </w:r>
          </w:p>
          <w:p w:rsidRPr="00DF0B55" w:rsidR="00DF0B55" w:rsidP="00DF0B55" w:rsidRDefault="00DF0B55" w14:paraId="76B1C066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110954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stara się </w:t>
            </w:r>
            <w:r w:rsidRPr="00D00F26" w:rsidR="00766F6C">
              <w:rPr>
                <w:rFonts w:ascii="Verdana" w:hAnsi="Verdana"/>
                <w:b w:val="0"/>
                <w:sz w:val="16"/>
                <w:szCs w:val="16"/>
              </w:rPr>
              <w:t xml:space="preserve">aktywnie </w:t>
            </w:r>
            <w:r w:rsidR="00110954">
              <w:rPr>
                <w:rFonts w:ascii="Verdana" w:hAnsi="Verdana"/>
                <w:b w:val="0"/>
                <w:bCs w:val="0"/>
                <w:sz w:val="16"/>
                <w:szCs w:val="16"/>
              </w:rPr>
              <w:t>uczestniczyć</w:t>
            </w:r>
            <w:r w:rsidRPr="00DF0B55" w:rsidR="0011095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w rozmowie w restauracji, rozpoczyna, prowadzi i kończy rozmowę, podtrzymuje rozmowę w przypadku trudności w jej przebiegu,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bezbłędnie uzyskuje i przekazuje informacje i wyjaśnienia</w:t>
            </w:r>
          </w:p>
          <w:p w:rsidRPr="00DF0B55" w:rsidR="00DF0B55" w:rsidP="00DF0B55" w:rsidRDefault="00DF0B55" w14:paraId="01C66320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110954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korzystając z podręcznika,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</w:t>
            </w:r>
            <w:r w:rsidR="00110954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krótki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wpis na blogu, w którym podaje przepis na swoje ulubione danie, opisuje składniki, czynności, wyraża i uzasadnia swoje opinie i upodobania, wyraża prośby, stosuje zwroty i formy grzecznościowe</w:t>
            </w:r>
          </w:p>
          <w:p w:rsidRPr="00DF0B55" w:rsidR="00DB0CFB" w:rsidP="00DF0B55" w:rsidRDefault="00DF0B55" w14:paraId="2DF43B7E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DF0B55">
              <w:rPr>
                <w:rFonts w:ascii="Verdana" w:hAnsi="Verdana"/>
                <w:sz w:val="16"/>
                <w:szCs w:val="16"/>
              </w:rPr>
              <w:t xml:space="preserve">– częściowo bezbłędnie </w:t>
            </w:r>
            <w:r w:rsidRPr="00DF0B55">
              <w:rPr>
                <w:rFonts w:ascii="Verdana" w:hAnsi="Verdana" w:cs="Calibri"/>
                <w:color w:val="000000"/>
                <w:sz w:val="16"/>
                <w:szCs w:val="16"/>
              </w:rPr>
              <w:t>przekazuje w języku obcym</w:t>
            </w:r>
            <w:r w:rsidR="00110954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niektóre</w:t>
            </w:r>
            <w:r w:rsidRPr="00DF0B5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informacje sformułowane w języku polskim i obcym</w:t>
            </w:r>
          </w:p>
        </w:tc>
        <w:tc>
          <w:tcPr>
            <w:tcW w:w="0" w:type="auto"/>
            <w:tcMar/>
          </w:tcPr>
          <w:p w:rsidRPr="00DF0B55" w:rsidR="00DF0B55" w:rsidP="00DF0B55" w:rsidRDefault="00DF0B55" w14:paraId="4270E42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DF0B55" w:rsidR="00DF0B55" w:rsidP="00DF0B55" w:rsidRDefault="00DF0B55" w14:paraId="1FF65C8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w większości poprawnie rozwiązuje zadania na słuchanie i czytanie ze zrozumieniem </w:t>
            </w:r>
          </w:p>
          <w:p w:rsidRPr="00DF0B55" w:rsidR="00DF0B55" w:rsidP="00DF0B55" w:rsidRDefault="00DF0B55" w14:paraId="21CEF73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DF0B55" w:rsidR="00DF0B55" w:rsidP="00DF0B55" w:rsidRDefault="00DF0B55" w14:paraId="30C055A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aktywnie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na temat ulubionego przepisu na potrawę,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DF0B55" w:rsidR="00DF0B55" w:rsidP="00DF0B55" w:rsidRDefault="00DF0B55" w14:paraId="34E660B6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DF0B5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ulubionego przepisu na potrawę, rozpoczyna, prowadzi i kończy rozmowę, podtrzymuje rozmowę w przypadku trudności w jej przebiegu, na ogół bezbłędnie uzyskuje i przekazuje informacje i wyjaśnienia, wyraża i uzasadnia swoje opinie i upodobania, pyta o opinie rozmówcy</w:t>
            </w:r>
          </w:p>
          <w:p w:rsidRPr="00DF0B55" w:rsidR="00DF0B55" w:rsidP="00DF0B55" w:rsidRDefault="00DF0B55" w14:paraId="06F7E04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poprawnie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 "Jesteś tym, co jesz", wyraża i uzasadnia swoje opinie</w:t>
            </w:r>
          </w:p>
          <w:p w:rsidRPr="00DF0B55" w:rsidR="00DF0B55" w:rsidP="00DF0B55" w:rsidRDefault="00DF0B55" w14:paraId="71FB47FA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DF0B5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jedzenia na mieście, rozpoczyna, prowadzi i kończy rozmowę, podtrzymuje rozmowę w przypadku trudności w jej przebiegu, w większości poprawnie uzyskuje i przekazuje informacje i wyjaśnienia, wyraża i uzasadnia swoje opinie i upodobania, pyta o opinie rozmówcy</w:t>
            </w:r>
          </w:p>
          <w:p w:rsidRPr="00DF0B55" w:rsidR="00DF0B55" w:rsidP="00DF0B55" w:rsidRDefault="00DF0B55" w14:paraId="047A6696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aktywnie</w:t>
            </w:r>
            <w:r w:rsidRPr="00DF0B55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w restauracji, rozpoczyna, prowadzi i kończy rozmowę, podtrzymuje rozmowę w przypadku trudności w jej przebiegu, na ogół bezbłędnie uzyskuje i przekazuje informacje i wyjaśnienia</w:t>
            </w:r>
          </w:p>
          <w:p w:rsidRPr="00DF0B55" w:rsidR="00DF0B55" w:rsidP="00DF0B55" w:rsidRDefault="00DF0B55" w14:paraId="1C40BC9B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pisze wpis na blogu, w którym podaje przepis na swoje ulubione danie, opisuje składniki, czynności, wyraża i uzasadnia swoje opinie i upodobania, wyraża prośby, stosuje zwroty i formy grzecznościowe</w:t>
            </w:r>
          </w:p>
          <w:p w:rsidRPr="00DF0B55" w:rsidR="00DB0CFB" w:rsidP="00DF0B55" w:rsidRDefault="00DF0B55" w14:paraId="6FE28A5D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informacje sformułowane w języku polskim i obcym</w:t>
            </w:r>
          </w:p>
        </w:tc>
        <w:tc>
          <w:tcPr>
            <w:tcW w:w="0" w:type="auto"/>
            <w:tcMar/>
          </w:tcPr>
          <w:p w:rsidRPr="00DF0B55" w:rsidR="00DF0B55" w:rsidP="00DF0B55" w:rsidRDefault="00DF0B55" w14:paraId="1C78A76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DF0B55" w:rsidR="00DF0B55" w:rsidP="00DF0B55" w:rsidRDefault="00DF0B55" w14:paraId="0205F08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wszystkie </w:t>
            </w: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zadania na słuchanie i czytanie ze zrozumieniem </w:t>
            </w:r>
          </w:p>
          <w:p w:rsidRPr="00DF0B55" w:rsidR="00DF0B55" w:rsidP="00DF0B55" w:rsidRDefault="00DF0B55" w14:paraId="5B5140D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DF0B55" w:rsidR="00DF0B55" w:rsidP="00DF0B55" w:rsidRDefault="00DF0B55" w14:paraId="3630D7D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aktywnie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na temat ulubionego przepisu na potrawę,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DF0B55" w:rsidR="00DF0B55" w:rsidP="00DF0B55" w:rsidRDefault="00DF0B55" w14:paraId="4206C9AE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DF0B5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ulubionego przepisu na potrawę, rozpoczyna, prowadzi i kończy rozmowę, podtrzymuje rozmowę w przypadku trudności w jej przebiegu, bezbłędnie uzyskuje i przekazuje informacje i wyjaśnienia, wyraża i uzasadnia swoje opinie i upodobania, pyta o opinie rozmówcy</w:t>
            </w:r>
          </w:p>
          <w:p w:rsidRPr="00DF0B55" w:rsidR="00DF0B55" w:rsidP="00DF0B55" w:rsidRDefault="00DF0B55" w14:paraId="65FE005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</w:t>
            </w: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 "Jesteś tym, co jesz", wyraża i uzasadnia swoje opinie</w:t>
            </w:r>
          </w:p>
          <w:p w:rsidRPr="00DF0B55" w:rsidR="00DF0B55" w:rsidP="00DF0B55" w:rsidRDefault="00DF0B55" w14:paraId="5FDFCE62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DF0B5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uczestniczy w rozmowie na temat jedzenia na mieście, rozpoczyna, prowadzi i kończy rozmowę, podtrzymuje rozmowę w przypadku trudności w jej przebiegu, </w:t>
            </w:r>
            <w:r w:rsidRPr="00DF0B55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DF0B55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uzyskuje i przekazuje informacje i wyjaśnienia, wyraża i uzasadnia swoje opinie i upodobania, pyta o opinie rozmówcy</w:t>
            </w:r>
          </w:p>
          <w:p w:rsidRPr="00DF0B55" w:rsidR="00DF0B55" w:rsidP="00DF0B55" w:rsidRDefault="00DF0B55" w14:paraId="6B140460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>– aktywnie</w:t>
            </w:r>
            <w:r w:rsidRPr="00DF0B55">
              <w:rPr>
                <w:rFonts w:ascii="Verdana" w:hAnsi="Verdana" w:cs="Calibri"/>
                <w:b w:val="0"/>
                <w:bCs w:val="0"/>
                <w:sz w:val="16"/>
                <w:szCs w:val="16"/>
              </w:rPr>
              <w:t xml:space="preserve">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uczestniczy w rozmowie w restauracji, rozpoczyna, prowadzi i kończy rozmowę, podtrzymuje rozmowę w przypadku trudności w jej przebiegu, bezbłędnie uzyskuje i przekazuje informacje i wyjaśnienia</w:t>
            </w:r>
          </w:p>
          <w:p w:rsidRPr="00DF0B55" w:rsidR="00DF0B55" w:rsidP="00DF0B55" w:rsidRDefault="00DF0B55" w14:paraId="7A775592" wp14:textId="77777777">
            <w:pPr>
              <w:pStyle w:val="Domynie"/>
              <w:rPr>
                <w:rFonts w:ascii="Verdana" w:hAnsi="Verdana" w:cs="Calibri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i </w:t>
            </w: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bezbłędnie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pisze wpis na blogu, w którym podaje przepis na swoje ulubione danie, 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dokładnie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składniki, czynności, wyraża i uzasadnia swoje opinie i upodobania, wyraża prośby, stosuje zwroty i formy grzecznościowe</w:t>
            </w:r>
          </w:p>
          <w:p w:rsidRPr="00DF0B55" w:rsidR="00DB0CFB" w:rsidP="00DF0B55" w:rsidRDefault="00DF0B55" w14:paraId="593A11F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DF0B55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wszystkie</w:t>
            </w:r>
            <w:r w:rsidRPr="00DF0B55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 informacje sformułowane w języku polskim i obcym</w:t>
            </w:r>
          </w:p>
        </w:tc>
      </w:tr>
      <w:tr xmlns:wp14="http://schemas.microsoft.com/office/word/2010/wordml" w:rsidRPr="00E65F84" w:rsidR="00DB0CFB" w:rsidTr="28DE563F" w14:paraId="1B34AADA" wp14:textId="77777777">
        <w:tc>
          <w:tcPr>
            <w:tcW w:w="0" w:type="auto"/>
            <w:gridSpan w:val="5"/>
            <w:shd w:val="clear" w:color="auto" w:fill="D9D9D9" w:themeFill="background1" w:themeFillShade="D9"/>
            <w:tcMar/>
          </w:tcPr>
          <w:p w:rsidRPr="006125D7" w:rsidR="00DB0CFB" w:rsidP="00DB0CFB" w:rsidRDefault="00DB0CFB" w14:paraId="119FE6E8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125D7">
              <w:rPr>
                <w:rFonts w:ascii="Verdana" w:hAnsi="Verdana"/>
                <w:b/>
                <w:sz w:val="16"/>
                <w:szCs w:val="16"/>
              </w:rPr>
              <w:t>Uczeń rozwiązuje test sprawdzający wiadomoś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ci i umiejętności z rozdziału </w:t>
            </w:r>
            <w:r w:rsidR="003E3AFB">
              <w:rPr>
                <w:rFonts w:ascii="Verdana" w:hAnsi="Verdana"/>
                <w:b/>
                <w:sz w:val="16"/>
                <w:szCs w:val="16"/>
              </w:rPr>
              <w:t>7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xmlns:wp14="http://schemas.microsoft.com/office/word/2010/wordml" w:rsidRPr="00F532FB" w:rsidR="00DB0CFB" w:rsidTr="28DE563F" w14:paraId="3BCD6804" wp14:textId="77777777">
        <w:tc>
          <w:tcPr>
            <w:tcW w:w="0" w:type="auto"/>
            <w:gridSpan w:val="5"/>
            <w:shd w:val="clear" w:color="auto" w:fill="00B050"/>
            <w:tcMar/>
          </w:tcPr>
          <w:p w:rsidRPr="00585EEF" w:rsidR="00DB0CFB" w:rsidP="00DB0CFB" w:rsidRDefault="00891923" w14:paraId="02408B5E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  <w:lang w:val="en-GB"/>
              </w:rPr>
              <w:t>Zdrowie</w:t>
            </w:r>
            <w:proofErr w:type="spellEnd"/>
          </w:p>
        </w:tc>
      </w:tr>
      <w:tr xmlns:wp14="http://schemas.microsoft.com/office/word/2010/wordml" w:rsidRPr="00E65F84" w:rsidR="00877F1B" w:rsidTr="28DE563F" w14:paraId="5390FAE3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28DE563F" w:rsidRDefault="00DB0CFB" w14:paraId="64027D43" wp14:textId="7B2D48BD">
            <w:pPr>
              <w:pStyle w:val="NormalnyWeb"/>
              <w:spacing w:before="0" w:beforeAutospacing="off" w:after="0"/>
              <w:rPr>
                <w:rFonts w:ascii="Verdana" w:hAnsi="Verdana"/>
                <w:b w:val="1"/>
                <w:bCs w:val="1"/>
                <w:sz w:val="16"/>
                <w:szCs w:val="16"/>
              </w:rPr>
            </w:pPr>
            <w:r w:rsidRPr="28DE563F">
              <w:rPr>
                <w:rFonts w:ascii="Verdana" w:hAnsi="Verdana"/>
                <w:b w:val="1"/>
                <w:bCs w:val="1"/>
                <w:sz w:val="16"/>
                <w:szCs w:val="16"/>
                <w:lang w:val="en-GB"/>
              </w:rPr>
              <w:br w:type="page"/>
            </w:r>
            <w:r w:rsidRPr="28DE563F" w:rsidR="00DB0CFB">
              <w:rPr>
                <w:rFonts w:ascii="Verdana" w:hAnsi="Verdana"/>
                <w:b w:val="1"/>
                <w:bCs w:val="1"/>
                <w:sz w:val="16"/>
                <w:szCs w:val="16"/>
              </w:rPr>
              <w:t>OCENA</w:t>
            </w:r>
          </w:p>
          <w:p w:rsidRPr="00E65F84" w:rsidR="00DB0CFB" w:rsidP="00DB0CFB" w:rsidRDefault="00DB0CFB" w14:paraId="5AE48A43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50F40DE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4E995F86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77A52294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3EBE29F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007DCDA8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7B7AEE9B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450EA2D7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:rsidRPr="00E65F84" w:rsidR="00DB0CFB" w:rsidP="00DB0CFB" w:rsidRDefault="00DB0CFB" w14:paraId="79711F9D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Pr="00E65F84" w:rsidR="00877F1B" w:rsidTr="28DE563F" w14:paraId="1EE45CEE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3DD355C9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Pr="00E65F84" w:rsidR="00DB0CFB" w:rsidP="00DB0CFB" w:rsidRDefault="00DB0CFB" w14:paraId="1A81F0B1" wp14:textId="77777777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7B16EAB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20F679D4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16EAD8F7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Pr="00E65F84" w:rsidR="00DB0CFB" w:rsidP="00DB0CFB" w:rsidRDefault="00DB0CFB" w14:paraId="088099D0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0" w:type="auto"/>
            <w:shd w:val="clear" w:color="auto" w:fill="99CCFF"/>
            <w:tcMar/>
          </w:tcPr>
          <w:p w:rsidRPr="00E65F84" w:rsidR="00DB0CFB" w:rsidP="00DB0CFB" w:rsidRDefault="00DB0CFB" w14:paraId="35031941" wp14:textId="77777777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Pr="00E65F84" w:rsidR="00877F1B" w:rsidTr="28DE563F" w14:paraId="68EFB5B4" wp14:textId="77777777">
        <w:tc>
          <w:tcPr>
            <w:tcW w:w="0" w:type="auto"/>
            <w:vMerge w:val="restart"/>
            <w:shd w:val="clear" w:color="auto" w:fill="D9D9D9" w:themeFill="background1" w:themeFillShade="D9"/>
            <w:tcMar/>
          </w:tcPr>
          <w:p w:rsidRPr="00E65F84" w:rsidR="00DB0CFB" w:rsidP="00DB0CFB" w:rsidRDefault="00DB0CFB" w14:paraId="6689C4B7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Pr="00E65F84" w:rsidR="00DB0CFB" w:rsidP="00DB0CFB" w:rsidRDefault="00DB0CFB" w14:paraId="133C3CAA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690EDE5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648C03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4AF6413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7C6AB74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Pr="00E65F84" w:rsidR="00877F1B" w:rsidTr="28DE563F" w14:paraId="50EC9E11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717AAFBA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tcMar/>
          </w:tcPr>
          <w:p w:rsidRPr="00E65F84" w:rsidR="00DB0CFB" w:rsidP="00DB0CFB" w:rsidRDefault="00DB0CFB" w14:paraId="5962976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3A2DA96D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428465B5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  <w:tcMar/>
          </w:tcPr>
          <w:p w:rsidRPr="00E65F84" w:rsidR="00DB0CFB" w:rsidP="00DB0CFB" w:rsidRDefault="00DB0CFB" w14:paraId="53BE7E11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Pr="00E65F84" w:rsidR="00891923" w:rsidTr="28DE563F" w14:paraId="0067A896" wp14:textId="77777777">
        <w:tc>
          <w:tcPr>
            <w:tcW w:w="0" w:type="auto"/>
            <w:vMerge/>
            <w:tcMar/>
          </w:tcPr>
          <w:p w:rsidRPr="00E65F84" w:rsidR="00DB0CFB" w:rsidP="00DB0CFB" w:rsidRDefault="00DB0CFB" w14:paraId="56EE48EE" wp14:textId="777777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Mar/>
          </w:tcPr>
          <w:p w:rsidRPr="00F532FB" w:rsidR="00DB0CFB" w:rsidP="00DB0CFB" w:rsidRDefault="00DB0CFB" w14:paraId="4B743B54" wp14:textId="77777777">
            <w:pPr>
              <w:pStyle w:val="NormalnyWeb"/>
              <w:numPr>
                <w:ilvl w:val="0"/>
                <w:numId w:val="11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E65F84">
              <w:rPr>
                <w:rFonts w:ascii="Verdana" w:hAnsi="Verdana"/>
                <w:color w:val="000000"/>
                <w:sz w:val="16"/>
                <w:szCs w:val="16"/>
              </w:rPr>
              <w:t xml:space="preserve">słownictwo z działu </w:t>
            </w:r>
            <w:r w:rsidR="00891923">
              <w:rPr>
                <w:rFonts w:ascii="Verdana" w:hAnsi="Verdana"/>
                <w:i/>
                <w:color w:val="000000"/>
                <w:sz w:val="16"/>
                <w:szCs w:val="16"/>
              </w:rPr>
              <w:t>zdrowie</w:t>
            </w:r>
          </w:p>
          <w:p w:rsidRPr="00E65F84" w:rsidR="00DB0CFB" w:rsidP="00585EEF" w:rsidRDefault="00891923" w14:paraId="333EC9E7" wp14:textId="77777777">
            <w:pPr>
              <w:pStyle w:val="NormalnyWeb"/>
              <w:numPr>
                <w:ilvl w:val="0"/>
                <w:numId w:val="11"/>
              </w:numPr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851C0E">
              <w:rPr>
                <w:rFonts w:ascii="Verdana" w:hAnsi="Verdana"/>
                <w:sz w:val="16"/>
                <w:szCs w:val="16"/>
              </w:rPr>
              <w:t>z</w:t>
            </w:r>
            <w:r w:rsidRPr="00851C0E">
              <w:rPr>
                <w:rFonts w:ascii="Verdana" w:hAnsi="Verdana" w:cs="Calibri"/>
                <w:color w:val="000000"/>
                <w:sz w:val="16"/>
                <w:szCs w:val="16"/>
              </w:rPr>
              <w:t>dania warunkowe</w:t>
            </w:r>
          </w:p>
        </w:tc>
      </w:tr>
      <w:tr xmlns:wp14="http://schemas.microsoft.com/office/word/2010/wordml" w:rsidRPr="00E65F84" w:rsidR="00877F1B" w:rsidTr="28DE563F" w14:paraId="3EA40348" wp14:textId="77777777">
        <w:tc>
          <w:tcPr>
            <w:tcW w:w="0" w:type="auto"/>
            <w:shd w:val="clear" w:color="auto" w:fill="D9D9D9" w:themeFill="background1" w:themeFillShade="D9"/>
            <w:tcMar/>
          </w:tcPr>
          <w:p w:rsidRPr="00E65F84" w:rsidR="00DB0CFB" w:rsidP="00DB0CFB" w:rsidRDefault="00DB0CFB" w14:paraId="790B6ABA" wp14:textId="77777777">
            <w:pPr>
              <w:pStyle w:val="NormalnyWeb"/>
              <w:spacing w:before="0" w:beforeAutospacing="0" w:after="0"/>
              <w:rPr>
                <w:rFonts w:ascii="Verdana" w:hAnsi="Verdana"/>
                <w:b/>
                <w:sz w:val="16"/>
                <w:szCs w:val="16"/>
              </w:rPr>
            </w:pPr>
            <w:r w:rsidRPr="00E65F84"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Mar/>
          </w:tcPr>
          <w:p w:rsidRPr="00891923" w:rsidR="00891923" w:rsidP="00891923" w:rsidRDefault="00891923" w14:paraId="3F9BB67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nie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>właściwie reaguje na polecenia</w:t>
            </w:r>
          </w:p>
          <w:p w:rsidRPr="00891923" w:rsidR="00891923" w:rsidP="00891923" w:rsidRDefault="00891923" w14:paraId="3394D6B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</w:t>
            </w:r>
            <w:r w:rsidR="00877F1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niektóre 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>zadania na słuchanie i czytanie ze zrozumieniem</w:t>
            </w:r>
          </w:p>
          <w:p w:rsidRPr="00891923" w:rsidR="00891923" w:rsidP="00891923" w:rsidRDefault="00891923" w14:paraId="6B941BF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877F1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prostymi zdaniami </w:t>
            </w:r>
            <w:r w:rsidR="00877F1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zdawkowo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dolegliwości pacjentów przedstawionych na rysunku, wyraża i uzasadnia opinie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891923" w:rsidR="00891923" w:rsidP="00891923" w:rsidRDefault="00891923" w14:paraId="4C3E888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przy pomocy </w:t>
            </w:r>
            <w:r w:rsidR="00877F1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prostych konstrukcji </w:t>
            </w:r>
            <w:r w:rsidR="00877F1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zdawkowo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zwierzęta przedstawione na rysunkach, wyraża i uzasadnia opinie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891923" w:rsidR="00891923" w:rsidP="00891923" w:rsidRDefault="00891923" w14:paraId="2B6ABDE8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877F1B"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kleszczy i doświadczeń związanych z byciem ugryzionym przez kleszcza,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błędy,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uzyskuje i przekazuje informacje i wyjaśnienia,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 i upodobania, pyta o opinie rozmówcy</w:t>
            </w:r>
          </w:p>
          <w:p w:rsidRPr="00891923" w:rsidR="00891923" w:rsidP="00891923" w:rsidRDefault="00891923" w14:paraId="589AE3B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877F1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bardzo 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>prostymi zdaniami</w:t>
            </w:r>
            <w:r w:rsidR="00877F1B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, zdawkowo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 dotyczącego zdrowia, wyraża i uzasadnia swoje opinie, pyta o opinie rozmówcy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liczne błędy</w:t>
            </w:r>
          </w:p>
          <w:p w:rsidRPr="00891923" w:rsidR="00891923" w:rsidP="00891923" w:rsidRDefault="00891923" w14:paraId="283BBC6E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877F1B"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891923"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w rozmowie na temat homeopatii i wizyt u lekarza,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uzyskuje i przekazuje informacje i wyjaśnienia,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 i upodobania, pyta o opinie rozmówcy</w:t>
            </w:r>
          </w:p>
          <w:p w:rsidRPr="00891923" w:rsidR="00891923" w:rsidP="00891923" w:rsidRDefault="00891923" w14:paraId="454BDE9B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877F1B"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891923"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w rozmowie, podczas której pyta i opowiada o samopoczuciu,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uzyskuje i przekazuje informacje i wyjaśnienia,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891923" w:rsidR="00891923" w:rsidP="00891923" w:rsidRDefault="00891923" w14:paraId="088470E0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korzystając z podręcznika</w:t>
            </w:r>
            <w:r w:rsidR="00877F1B">
              <w:rPr>
                <w:rFonts w:ascii="Verdana" w:hAnsi="Verdana"/>
                <w:b w:val="0"/>
                <w:sz w:val="16"/>
                <w:szCs w:val="16"/>
              </w:rPr>
              <w:t xml:space="preserve"> i pomocy nauczyciela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,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891923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="00877F1B">
              <w:rPr>
                <w:rFonts w:ascii="Verdana" w:hAnsi="Verdana" w:cs="Calibri"/>
                <w:b w:val="0"/>
                <w:sz w:val="16"/>
                <w:szCs w:val="16"/>
              </w:rPr>
              <w:t xml:space="preserve">bardzo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krótki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e-mail do kolegi, w którym wyraża uczucia,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skutki, proponuje, stosuje zwroty i formy grzecznościowe</w:t>
            </w:r>
          </w:p>
          <w:p w:rsidRPr="00891923" w:rsidR="00891923" w:rsidP="00891923" w:rsidRDefault="00891923" w14:paraId="32DA20AB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korzystając z podręcznika</w:t>
            </w:r>
            <w:r w:rsidR="00877F1B">
              <w:rPr>
                <w:rFonts w:ascii="Verdana" w:hAnsi="Verdana"/>
                <w:b w:val="0"/>
                <w:sz w:val="16"/>
                <w:szCs w:val="16"/>
              </w:rPr>
              <w:t xml:space="preserve"> i pomocy nauczyciela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,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popełniając liczne błędy,</w:t>
            </w: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891923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="00877F1B">
              <w:rPr>
                <w:rFonts w:ascii="Verdana" w:hAnsi="Verdana" w:cs="Calibri"/>
                <w:b w:val="0"/>
                <w:sz w:val="16"/>
                <w:szCs w:val="16"/>
              </w:rPr>
              <w:t xml:space="preserve">bardzo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krótki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e-mail do kolegi, w którym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opisuje, jak dba o kondycję fizyczną, podaje przykłady właściwego odżywiania, udziela porad, stosuje zwroty i formy grzecznościowe</w:t>
            </w:r>
          </w:p>
          <w:p w:rsidRPr="00891923" w:rsidR="00891923" w:rsidP="00891923" w:rsidRDefault="00891923" w14:paraId="0B6DE5E7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877F1B">
              <w:rPr>
                <w:rFonts w:ascii="Verdana" w:hAnsi="Verdana"/>
                <w:b w:val="0"/>
                <w:sz w:val="16"/>
                <w:szCs w:val="16"/>
              </w:rPr>
              <w:t>z trudem uczestniczy</w:t>
            </w:r>
            <w:r w:rsidRPr="00891923"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w rozmowie na temat alergii - przyczyn i objawów,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uzyskuje i przekazuje informacje i wyjaśnienia,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zdawkowo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wyraża i uzasadnia swoje opinie, pyta o opinie rozmówcy</w:t>
            </w:r>
          </w:p>
          <w:p w:rsidRPr="00891923" w:rsidR="00891923" w:rsidP="00891923" w:rsidRDefault="00891923" w14:paraId="48C9830C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 w:rsidR="00877F1B">
              <w:rPr>
                <w:rFonts w:ascii="Verdana" w:hAnsi="Verdana"/>
                <w:b w:val="0"/>
                <w:sz w:val="16"/>
                <w:szCs w:val="16"/>
              </w:rPr>
              <w:t xml:space="preserve">z trudem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współprac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uje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grupie,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korzystając z pomocy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przygotowuje ankietę na temat alergii, opracowuje i prezentuje wyniki,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uzyskuje i przekazuje informacje i wyjaśnienia</w:t>
            </w:r>
          </w:p>
          <w:p w:rsidRPr="00891923" w:rsidR="00DB0CFB" w:rsidP="00891923" w:rsidRDefault="00891923" w14:paraId="75EE0BE5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 w:rsidR="00877F1B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popełniając liczne błędy,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 xml:space="preserve">przekazuje w języku obcym </w:t>
            </w:r>
            <w:r w:rsidRPr="00877F1B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niektóre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891923" w:rsidR="00891923" w:rsidP="00891923" w:rsidRDefault="00891923" w14:paraId="378C05F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często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właściwie reaguje na polecenia</w:t>
            </w:r>
          </w:p>
          <w:p w:rsidRPr="00891923" w:rsidR="00891923" w:rsidP="00891923" w:rsidRDefault="00891923" w14:paraId="5560FF09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poprawnie rozwiązuje zadania na słuchanie i czytanie ze zrozumieniem</w:t>
            </w:r>
          </w:p>
          <w:p w:rsidRPr="00891923" w:rsidR="00891923" w:rsidP="00891923" w:rsidRDefault="00891923" w14:paraId="29421D4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częściowo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bezbłędnie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891923" w:rsidR="00891923" w:rsidP="00891923" w:rsidRDefault="00891923" w14:paraId="631FAFA2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dolegliwości pacjentów przedstawionych na rysunku, wyraża i uzasadnia opinie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891923" w:rsidR="00891923" w:rsidP="00891923" w:rsidRDefault="00891923" w14:paraId="69097AB6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przy pomocy prostych konstrukcji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zwierzęta przedstawione na rysunkach, wyraża i uzasadnia opinie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891923" w:rsidR="00891923" w:rsidP="00891923" w:rsidRDefault="00891923" w14:paraId="7626B2C4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stara się </w:t>
            </w:r>
            <w:r w:rsidRPr="00D00F26" w:rsidR="00766F6C">
              <w:rPr>
                <w:rFonts w:ascii="Verdana" w:hAnsi="Verdana"/>
                <w:b w:val="0"/>
                <w:sz w:val="16"/>
                <w:szCs w:val="16"/>
              </w:rPr>
              <w:t xml:space="preserve">aktywnie </w:t>
            </w:r>
            <w:r>
              <w:rPr>
                <w:rFonts w:ascii="Verdana" w:hAnsi="Verdana"/>
                <w:b w:val="0"/>
                <w:sz w:val="16"/>
                <w:szCs w:val="16"/>
              </w:rPr>
              <w:t>uczestniczyć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kleszczy i doświadczeń związanych z byciem ugryzionym przez kleszcza, prowadzi i kończy rozmowę, podtrzymuje rozmowę w przypadku trudności w jej przebiegu,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częściowo</w:t>
            </w: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bezbłędnie uzyskuje i przekazuje informacje i wyjaśnienia, wyraża i uzasadnia swoje opinie i upodobania, pyta o opinie rozmówcy</w:t>
            </w:r>
          </w:p>
          <w:p w:rsidRPr="00891923" w:rsidR="00891923" w:rsidP="00891923" w:rsidRDefault="00891923" w14:paraId="135E173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 dotyczącego zdrowia, wyraża i uzasadnia swoje opinie, pyta o opinie rozmówcy</w:t>
            </w:r>
            <w:r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, popełniając dość liczne błędy</w:t>
            </w:r>
          </w:p>
          <w:p w:rsidRPr="00891923" w:rsidR="00891923" w:rsidP="00891923" w:rsidRDefault="00891923" w14:paraId="484DAEEC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stara się</w:t>
            </w:r>
            <w:r w:rsidR="00766F6C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D00F26" w:rsidR="00766F6C">
              <w:rPr>
                <w:rFonts w:ascii="Verdana" w:hAnsi="Verdana"/>
                <w:b w:val="0"/>
                <w:sz w:val="16"/>
                <w:szCs w:val="16"/>
              </w:rPr>
              <w:t>aktywnie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uczestniczyć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homeopatii i wizyt u lekarza, prowadzi i kończy rozmowę, podtrzymuje rozmowę w przypadku trudności w jej przebiegu,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częściowo</w:t>
            </w: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bezbłędnie uzyskuje i przekazuje informacje i wyjaśnienia, wyraża i uzasadnia swoje opinie i upodobania, pyta o opinie rozmówcy</w:t>
            </w:r>
          </w:p>
          <w:p w:rsidRPr="00891923" w:rsidR="00891923" w:rsidP="00891923" w:rsidRDefault="00891923" w14:paraId="4DD14E94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stara się </w:t>
            </w:r>
            <w:r w:rsidRPr="00D00F26" w:rsidR="00766F6C">
              <w:rPr>
                <w:rFonts w:ascii="Verdana" w:hAnsi="Verdana"/>
                <w:b w:val="0"/>
                <w:sz w:val="16"/>
                <w:szCs w:val="16"/>
              </w:rPr>
              <w:t xml:space="preserve">aktywnie </w:t>
            </w:r>
            <w:r>
              <w:rPr>
                <w:rFonts w:ascii="Verdana" w:hAnsi="Verdana"/>
                <w:b w:val="0"/>
                <w:sz w:val="16"/>
                <w:szCs w:val="16"/>
              </w:rPr>
              <w:t>uczestniczyć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rozmowie, podczas której pyta i opowiada o samopoczuciu, prowadzi i kończy rozmowę, podtrzymuje rozmowę w przypadku trudności w jej przebiegu,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częściowo</w:t>
            </w: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poprawnie uzyskuje i przekazuje informacje i wyjaśnienia, wyraża i uzasadnia swoje opinie, pyta o opinie rozmówcy</w:t>
            </w:r>
          </w:p>
          <w:p w:rsidRPr="00891923" w:rsidR="00891923" w:rsidP="00891923" w:rsidRDefault="00891923" w14:paraId="710AA589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korzystając z podręcznika,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częściowo</w:t>
            </w: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 bezbłędnie </w:t>
            </w:r>
            <w:r w:rsidRPr="00891923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krótki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e-mail do kolegi, w którym wyraża uczucia, opisuje skutki, proponuje, stosuje zwroty i formy grzecznościowe</w:t>
            </w:r>
          </w:p>
          <w:p w:rsidRPr="00891923" w:rsidR="00891923" w:rsidP="00891923" w:rsidRDefault="00891923" w14:paraId="6B5C57AC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korzystając z podręcznika,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częściowo</w:t>
            </w: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 bezbłędnie </w:t>
            </w:r>
            <w:r w:rsidRPr="00891923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>
              <w:rPr>
                <w:rFonts w:ascii="Verdana" w:hAnsi="Verdana" w:cs="Calibri"/>
                <w:b w:val="0"/>
                <w:sz w:val="16"/>
                <w:szCs w:val="16"/>
              </w:rPr>
              <w:t xml:space="preserve">krótki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e-mail do kolegi, w którym opisuje, jak dba o kondycję fizyczną, podaje przykłady właściwego odżywiania, udziela porad, stosuje zwroty i formy grzecznościowe</w:t>
            </w:r>
          </w:p>
          <w:p w:rsidRPr="00891923" w:rsidR="00891923" w:rsidP="00891923" w:rsidRDefault="00891923" w14:paraId="713F7CDF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stara się </w:t>
            </w:r>
            <w:r w:rsidRPr="00D00F26" w:rsidR="00766F6C">
              <w:rPr>
                <w:rFonts w:ascii="Verdana" w:hAnsi="Verdana"/>
                <w:b w:val="0"/>
                <w:sz w:val="16"/>
                <w:szCs w:val="16"/>
              </w:rPr>
              <w:t xml:space="preserve">aktywnie </w:t>
            </w:r>
            <w:r>
              <w:rPr>
                <w:rFonts w:ascii="Verdana" w:hAnsi="Verdana"/>
                <w:b w:val="0"/>
                <w:sz w:val="16"/>
                <w:szCs w:val="16"/>
              </w:rPr>
              <w:t>uczestniczyć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rozmowie na temat alergii - przyczyn i objawów, rozpoczyna, prowadzi i kończy rozmowę, podtrzymuje rozmowę w przypadku trudności w jej przebiegu,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częściowo</w:t>
            </w: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bezbłędnie uzyskuje i przekazuje informacje i wyjaśnienia, wyraża i uzasadnia swoje opinie, pyta o opinie rozmówcy</w:t>
            </w:r>
          </w:p>
          <w:p w:rsidRPr="00891923" w:rsidR="00891923" w:rsidP="00891923" w:rsidRDefault="00891923" w14:paraId="1CE083DD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>stara się</w:t>
            </w:r>
            <w:r w:rsidRPr="00891923">
              <w:rPr>
                <w:rFonts w:ascii="Verdana" w:hAnsi="Verdana" w:cs="Calibri"/>
                <w:b w:val="0"/>
                <w:sz w:val="16"/>
                <w:szCs w:val="16"/>
              </w:rPr>
              <w:t xml:space="preserve"> </w:t>
            </w:r>
            <w:r w:rsidRPr="00D00F26" w:rsidR="00766F6C">
              <w:rPr>
                <w:rFonts w:ascii="Verdana" w:hAnsi="Verdana"/>
                <w:b w:val="0"/>
                <w:sz w:val="16"/>
                <w:szCs w:val="16"/>
              </w:rPr>
              <w:t xml:space="preserve">aktywnie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współprac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ować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 w grupie, przygotowuje ankietę na temat alergii, opracowuje i prezentuje wyniki, rozpoczyna, prowadzi i kończy rozmowę, podtrzymuje rozmowę w przypadku trudności w jej przebiegu,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częściowo</w:t>
            </w: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bezbłędnie uzyskuje i przekazuje informacje i wyjaśnienia</w:t>
            </w:r>
          </w:p>
          <w:p w:rsidRPr="00891923" w:rsidR="00DB0CFB" w:rsidP="00891923" w:rsidRDefault="00891923" w14:paraId="6DD52637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891923">
              <w:rPr>
                <w:rFonts w:ascii="Verdana" w:hAnsi="Verdana"/>
                <w:sz w:val="16"/>
                <w:szCs w:val="16"/>
              </w:rPr>
              <w:t xml:space="preserve">– częściowo bezbłędnie </w:t>
            </w:r>
            <w:r w:rsidRPr="00891923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niektóre </w:t>
            </w:r>
            <w:r w:rsidRPr="00891923">
              <w:rPr>
                <w:rFonts w:ascii="Verdana" w:hAnsi="Verdana" w:cs="Calibri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891923" w:rsidR="00891923" w:rsidP="00891923" w:rsidRDefault="00891923" w14:paraId="5A22BAB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>– na ogół właściwie reaguje na polecenia</w:t>
            </w:r>
          </w:p>
          <w:p w:rsidRPr="00891923" w:rsidR="00891923" w:rsidP="00891923" w:rsidRDefault="00891923" w14:paraId="0FDF9EF8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>– w większości poprawnie rozwiązuje zadania na słuchanie i czytanie ze zrozumieniem</w:t>
            </w:r>
          </w:p>
          <w:p w:rsidRPr="00891923" w:rsidR="00891923" w:rsidP="00891923" w:rsidRDefault="00891923" w14:paraId="54422081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891923" w:rsidR="00891923" w:rsidP="00891923" w:rsidRDefault="00891923" w14:paraId="2399D28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dolegliwości pacjentów przedstawionych na rysunku, wyraża i uzasadnia opinie</w:t>
            </w:r>
          </w:p>
          <w:p w:rsidRPr="00891923" w:rsidR="00891923" w:rsidP="00891923" w:rsidRDefault="00891923" w14:paraId="00E2543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przy pomocy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poznanych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konstrukcji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zwierzęta przedstawione na rysunkach, wyraża i uzasadnia opinie</w:t>
            </w:r>
          </w:p>
          <w:p w:rsidRPr="00891923" w:rsidR="00891923" w:rsidP="00891923" w:rsidRDefault="00891923" w14:paraId="17A758F7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kleszczy i doświadczeń związanych z byciem ugryzionym przez kleszcza, prowadzi i kończy rozmowę, podtrzymuje rozmowę w przypadku trudności w jej przebiegu, w większości bezbłędnie uzyskuje i przekazuje informacje i wyjaśnienia, wyraża i uzasadnia swoje opinie i upodobania, pyta o opinie rozmówcy</w:t>
            </w:r>
          </w:p>
          <w:p w:rsidRPr="00891923" w:rsidR="00891923" w:rsidP="00891923" w:rsidRDefault="00891923" w14:paraId="70B7FAE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prostymi zdaniami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 dotyczącego zdrowia, wyraża i uzasadnia swoje opinie, pyta o opinie rozmówcy</w:t>
            </w:r>
          </w:p>
          <w:p w:rsidRPr="00891923" w:rsidR="00891923" w:rsidP="00891923" w:rsidRDefault="00891923" w14:paraId="422B2F93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homeopatii i wizyt u lekarza, prowadzi i kończy rozmowę, podtrzymuje rozmowę w przypadku trudności w jej przebiegu, na ogół bezbłędnie uzyskuje i przekazuje informacje i wyjaśnienia, wyraża i uzasadnia swoje opinie i upodobania, pyta o opinie rozmówcy</w:t>
            </w:r>
          </w:p>
          <w:p w:rsidRPr="00891923" w:rsidR="00891923" w:rsidP="00891923" w:rsidRDefault="00891923" w14:paraId="641B48EE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na ogół aktywnie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podczas której pyta i opowiada o samopoczuciu, prowadzi i kończy rozmowę, podtrzymuje rozmowę w przypadku trudności w jej przebiegu, w większości poprawnie uzyskuje i przekazuje informacje i wyjaśnienia, wyraża i uzasadnia swoje opinie, pyta o opinie rozmówcy</w:t>
            </w:r>
          </w:p>
          <w:p w:rsidRPr="00891923" w:rsidR="00891923" w:rsidP="00891923" w:rsidRDefault="00891923" w14:paraId="7B47CDFA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na ogół bezbłędnie </w:t>
            </w:r>
            <w:r w:rsidRPr="00891923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e-mail do kolegi, w którym wyraża uczucia, opisuje skutki, proponuje, stosuje zwroty i formy grzecznościowe</w:t>
            </w:r>
          </w:p>
          <w:p w:rsidRPr="00891923" w:rsidR="00891923" w:rsidP="00891923" w:rsidRDefault="00891923" w14:paraId="40753C34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na ogół bezbłędnie </w:t>
            </w:r>
            <w:r w:rsidRPr="00891923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e-mail do kolegi, w którym opisuje, jak dba o kondycję fizyczną, podaje przykłady właściwego odżywiania, udziela porad, stosuje zwroty i formy grzecznościowe</w:t>
            </w:r>
          </w:p>
          <w:p w:rsidRPr="00891923" w:rsidR="00891923" w:rsidP="00891923" w:rsidRDefault="00891923" w14:paraId="161BFF8F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>– na ogół aktywnie</w:t>
            </w:r>
            <w:r w:rsidRPr="00891923">
              <w:rPr>
                <w:rFonts w:ascii="Verdana" w:hAnsi="Verdana" w:cs="Calibri"/>
                <w:b w:val="0"/>
                <w:sz w:val="16"/>
                <w:szCs w:val="16"/>
              </w:rPr>
              <w:t xml:space="preserve">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alergii - przyczyn i objawów, rozpoczyna, prowadzi i kończy rozmowę, podtrzymuje rozmowę w przypadku trudności w jej przebiegu, w większości bezbłędnie uzyskuje i przekazuje informacje i wyjaśnienia, wyraża i uzasadnia swoje opinie, pyta o opinie rozmówcy</w:t>
            </w:r>
          </w:p>
          <w:p w:rsidRPr="00891923" w:rsidR="00891923" w:rsidP="00891923" w:rsidRDefault="00891923" w14:paraId="5A7E33C1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>– na ogół aktywnie</w:t>
            </w:r>
            <w:r w:rsidRPr="00891923">
              <w:rPr>
                <w:rFonts w:ascii="Verdana" w:hAnsi="Verdana" w:cs="Calibri"/>
                <w:b w:val="0"/>
                <w:sz w:val="16"/>
                <w:szCs w:val="16"/>
              </w:rPr>
              <w:t xml:space="preserve">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współpracuje w grupie, przygotowuje ankietę na temat alergii, opracowuje i prezentuje wyniki, rozpoczyna, prowadzi i kończy rozmowę, podtrzymuje rozmowę w przypadku trudności w jej przebiegu, na ogół bezbłędnie uzyskuje i przekazuje informacje i wyjaśnienia</w:t>
            </w:r>
          </w:p>
          <w:p w:rsidRPr="00891923" w:rsidR="00DB0CFB" w:rsidP="00891923" w:rsidRDefault="00891923" w14:paraId="5AB3AA9E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na ogół bezbłędnie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przekazuje w języku obcym informacje zawarte w materiałach audiowizualnych oraz sformułowane w języku polskim i obcym</w:t>
            </w:r>
          </w:p>
        </w:tc>
        <w:tc>
          <w:tcPr>
            <w:tcW w:w="0" w:type="auto"/>
            <w:tcMar/>
          </w:tcPr>
          <w:p w:rsidRPr="00891923" w:rsidR="00891923" w:rsidP="00891923" w:rsidRDefault="00891923" w14:paraId="57DA5F07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>– właściwie reaguje na polecenia</w:t>
            </w:r>
          </w:p>
          <w:p w:rsidRPr="00891923" w:rsidR="00891923" w:rsidP="00891923" w:rsidRDefault="00891923" w14:paraId="2A54978F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rozwiązuje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wszystkie </w:t>
            </w: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>zadania na słuchanie i czytanie ze zrozumieniem</w:t>
            </w:r>
          </w:p>
          <w:p w:rsidRPr="00891923" w:rsidR="00891923" w:rsidP="00891923" w:rsidRDefault="00891923" w14:paraId="7BEFE093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bezbłędnie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stosuje styl wypowiedzi odpowiedni do sytuacji</w:t>
            </w:r>
          </w:p>
          <w:p w:rsidRPr="00891923" w:rsidR="00891923" w:rsidP="00891923" w:rsidRDefault="00891923" w14:paraId="786005CB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szczegółowo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dolegliwości pacjentów przedstawionych na rysunku, wyraża i uzasadnia opinie</w:t>
            </w:r>
          </w:p>
          <w:p w:rsidRPr="00891923" w:rsidR="00891923" w:rsidP="00891923" w:rsidRDefault="00891923" w14:paraId="5BC41600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przy pomocy złożonych konstrukcji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szczegółowo i bezbłędnie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opisuje zwierzęta przedstawione na rysunkach, wyraża i uzasadnia opinie</w:t>
            </w:r>
          </w:p>
          <w:p w:rsidRPr="00891923" w:rsidR="00891923" w:rsidP="00891923" w:rsidRDefault="00891923" w14:paraId="1DE3D61E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kleszczy i doświadczeń związanych z byciem ugryzionym przez kleszcza, prowadzi i kończy rozmowę, podtrzymuje rozmowę w przypadku trudności w jej przebiegu, bezbłędnie uzyskuje i przekazuje informacje i wyjaśnienia, wyraża i uzasadnia swoje opinie i upodobania, pyta o opinie rozmówcy</w:t>
            </w:r>
          </w:p>
          <w:p w:rsidRPr="00891923" w:rsidR="00891923" w:rsidP="00891923" w:rsidRDefault="00891923" w14:paraId="01A2ABDA" wp14:textId="77777777">
            <w:pPr>
              <w:pStyle w:val="Domynie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– używając zdań złożonych, 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samodzielnie </w:t>
            </w:r>
            <w:r w:rsidRPr="00891923">
              <w:rPr>
                <w:rFonts w:ascii="Verdana" w:hAnsi="Verdana" w:cs="Calibri"/>
                <w:b w:val="0"/>
                <w:bCs w:val="0"/>
                <w:color w:val="000000"/>
                <w:sz w:val="16"/>
                <w:szCs w:val="16"/>
              </w:rPr>
              <w:t>wypowiada się na temat cytatu dotyczącego zdrowia, wyraża i uzasadnia swoje opinie, pyta o opinie rozmówcy</w:t>
            </w:r>
          </w:p>
          <w:p w:rsidRPr="00891923" w:rsidR="00891923" w:rsidP="00891923" w:rsidRDefault="00891923" w14:paraId="5CD4B373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homeopatii i wizyt u lekarza, prowadzi i kończy rozmowę, podtrzymuje rozmowę w przypadku trudności w jej przebiegu, bezbłędnie uzyskuje i przekazuje informacje i wyjaśnienia, wyraża i uzasadnia swoje opinie i upodobania, pyta o opinie rozmówcy</w:t>
            </w:r>
          </w:p>
          <w:p w:rsidRPr="00891923" w:rsidR="00891923" w:rsidP="00891923" w:rsidRDefault="00891923" w14:paraId="1C7D5D39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aktywnie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rozmowie, podczas której pyta i opowiada o samopoczuciu,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891923" w:rsidR="00891923" w:rsidP="00891923" w:rsidRDefault="00891923" w14:paraId="1BDF2C3A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samodzielnie i </w:t>
            </w: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891923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e-mail do kolegi, w którym wyraża uczucia,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szczegółowo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 skutki, proponuje, stosuje zwroty i formy grzecznościowe</w:t>
            </w:r>
          </w:p>
          <w:p w:rsidRPr="00891923" w:rsidR="00891923" w:rsidP="00891923" w:rsidRDefault="00891923" w14:paraId="01A09494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samodzielnie i </w:t>
            </w:r>
            <w:r w:rsidRPr="00891923">
              <w:rPr>
                <w:rFonts w:ascii="Verdana" w:hAnsi="Verdana"/>
                <w:b w:val="0"/>
                <w:sz w:val="16"/>
                <w:szCs w:val="16"/>
              </w:rPr>
              <w:t xml:space="preserve">bezbłędnie </w:t>
            </w:r>
            <w:r w:rsidRPr="00891923">
              <w:rPr>
                <w:rFonts w:ascii="Verdana" w:hAnsi="Verdana" w:cs="Calibri"/>
                <w:b w:val="0"/>
                <w:sz w:val="16"/>
                <w:szCs w:val="16"/>
              </w:rPr>
              <w:t xml:space="preserve">pisze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e-mail do kolegi, w którym </w:t>
            </w:r>
            <w: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 xml:space="preserve">szczegółowo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opisuje, jak dba o kondycję fizyczną, podaje przykłady właściwego odżywiania, udziela porad, stosuje zwroty i formy grzecznościowe</w:t>
            </w:r>
          </w:p>
          <w:p w:rsidRPr="00891923" w:rsidR="00891923" w:rsidP="00891923" w:rsidRDefault="00891923" w14:paraId="249C9D4C" wp14:textId="77777777">
            <w:pPr>
              <w:rPr>
                <w:rFonts w:ascii="Verdana" w:hAnsi="Verdana" w:cs="Calibri"/>
                <w:b w:val="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>– aktywnie</w:t>
            </w:r>
            <w:r w:rsidRPr="00891923">
              <w:rPr>
                <w:rFonts w:ascii="Verdana" w:hAnsi="Verdana" w:cs="Calibri"/>
                <w:b w:val="0"/>
                <w:sz w:val="16"/>
                <w:szCs w:val="16"/>
              </w:rPr>
              <w:t xml:space="preserve">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uczestniczy w rozmowie na temat alergii - przyczyn i objawów, rozpoczyna, prowadzi i kończy rozmowę, podtrzymuje rozmowę w przypadku trudności w jej przebiegu, bezbłędnie uzyskuje i przekazuje informacje i wyjaśnienia, wyraża i uzasadnia swoje opinie, pyta o opinie rozmówcy</w:t>
            </w:r>
          </w:p>
          <w:p w:rsidRPr="00891923" w:rsidR="00891923" w:rsidP="00891923" w:rsidRDefault="00891923" w14:paraId="077D1F90" wp14:textId="77777777">
            <w:pPr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</w:pPr>
            <w:r w:rsidRPr="00891923">
              <w:rPr>
                <w:rFonts w:ascii="Verdana" w:hAnsi="Verdana"/>
                <w:b w:val="0"/>
                <w:sz w:val="16"/>
                <w:szCs w:val="16"/>
              </w:rPr>
              <w:t>– aktywnie</w:t>
            </w:r>
            <w:r w:rsidRPr="00891923">
              <w:rPr>
                <w:rFonts w:ascii="Verdana" w:hAnsi="Verdana" w:cs="Calibri"/>
                <w:b w:val="0"/>
                <w:sz w:val="16"/>
                <w:szCs w:val="16"/>
              </w:rPr>
              <w:t xml:space="preserve"> </w:t>
            </w:r>
            <w:r w:rsidRPr="00891923">
              <w:rPr>
                <w:rFonts w:ascii="Verdana" w:hAnsi="Verdana" w:cs="Calibri"/>
                <w:b w:val="0"/>
                <w:color w:val="000000"/>
                <w:sz w:val="16"/>
                <w:szCs w:val="16"/>
              </w:rPr>
              <w:t>współpracuje w grupie, przygotowuje ankietę na temat alergii, opracowuje i prezentuje wyniki, rozpoczyna, prowadzi i kończy rozmowę, podtrzymuje rozmowę w przypadku trudności w jej przebiegu, bezbłędnie uzyskuje i przekazuje informacje i wyjaśnienia</w:t>
            </w:r>
          </w:p>
          <w:p w:rsidRPr="00891923" w:rsidR="00DB0CFB" w:rsidP="00891923" w:rsidRDefault="00891923" w14:paraId="1BA2D4D2" wp14:textId="77777777">
            <w:pPr>
              <w:pStyle w:val="NormalnyWeb"/>
              <w:spacing w:before="0" w:beforeAutospacing="0" w:after="0"/>
              <w:rPr>
                <w:rFonts w:ascii="Verdana" w:hAnsi="Verdana"/>
                <w:sz w:val="16"/>
                <w:szCs w:val="16"/>
              </w:rPr>
            </w:pPr>
            <w:r w:rsidRPr="00891923">
              <w:rPr>
                <w:rFonts w:ascii="Verdana" w:hAnsi="Verdana"/>
                <w:sz w:val="16"/>
                <w:szCs w:val="16"/>
              </w:rPr>
              <w:t xml:space="preserve">– bezbłędnie </w:t>
            </w:r>
            <w:r w:rsidRPr="00891923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przekazuje w języku obcym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wszystkie </w:t>
            </w:r>
            <w:r w:rsidRPr="00891923">
              <w:rPr>
                <w:rFonts w:ascii="Verdana" w:hAnsi="Verdana" w:cs="Calibri"/>
                <w:color w:val="000000"/>
                <w:sz w:val="16"/>
                <w:szCs w:val="16"/>
              </w:rPr>
              <w:t>informacje zawarte w materiałach audiowizualnych oraz sformułowane w języku polskim i obcym</w:t>
            </w:r>
          </w:p>
        </w:tc>
      </w:tr>
      <w:tr xmlns:wp14="http://schemas.microsoft.com/office/word/2010/wordml" w:rsidRPr="00E65F84" w:rsidR="00DB0CFB" w:rsidTr="28DE563F" w14:paraId="2213CE5E" wp14:textId="77777777">
        <w:tc>
          <w:tcPr>
            <w:tcW w:w="0" w:type="auto"/>
            <w:gridSpan w:val="5"/>
            <w:shd w:val="clear" w:color="auto" w:fill="D9D9D9" w:themeFill="background1" w:themeFillShade="D9"/>
            <w:tcMar/>
          </w:tcPr>
          <w:p w:rsidRPr="00BC4918" w:rsidR="00DB0CFB" w:rsidP="00DB0CFB" w:rsidRDefault="00DB0CFB" w14:paraId="20B2139E" wp14:textId="77777777">
            <w:pPr>
              <w:pStyle w:val="NormalnyWeb"/>
              <w:spacing w:before="0" w:beforeAutospacing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C4918">
              <w:rPr>
                <w:rFonts w:ascii="Verdana" w:hAnsi="Verdana"/>
                <w:b/>
                <w:sz w:val="16"/>
                <w:szCs w:val="16"/>
              </w:rPr>
              <w:t xml:space="preserve">Uczeń rozwiązuje test sprawdzający wiadomości i umiejętności z rozdziału </w:t>
            </w:r>
            <w:r w:rsidR="003E3AFB">
              <w:rPr>
                <w:rFonts w:ascii="Verdana" w:hAnsi="Verdana"/>
                <w:b/>
                <w:sz w:val="16"/>
                <w:szCs w:val="16"/>
              </w:rPr>
              <w:t>8</w:t>
            </w:r>
            <w:r>
              <w:rPr>
                <w:rFonts w:ascii="Verdana" w:hAnsi="Verdana"/>
                <w:b/>
                <w:sz w:val="16"/>
                <w:szCs w:val="16"/>
              </w:rPr>
              <w:t>.</w:t>
            </w:r>
            <w:r w:rsidRPr="00BC491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</w:tbl>
    <w:p xmlns:wp14="http://schemas.microsoft.com/office/word/2010/wordml" w:rsidRPr="00FE6BE7" w:rsidR="00E341B6" w:rsidP="00505609" w:rsidRDefault="00E341B6" w14:paraId="2908EB2C" wp14:textId="77777777">
      <w:pPr>
        <w:jc w:val="both"/>
        <w:rPr>
          <w:rFonts w:ascii="Verdana" w:hAnsi="Verdana"/>
          <w:sz w:val="16"/>
          <w:szCs w:val="16"/>
        </w:rPr>
      </w:pPr>
    </w:p>
    <w:sectPr w:rsidRPr="00FE6BE7" w:rsidR="00E341B6" w:rsidSect="002418E8">
      <w:headerReference w:type="default" r:id="rId8"/>
      <w:footerReference w:type="default" r:id="rId9"/>
      <w:type w:val="continuous"/>
      <w:pgSz w:w="16838" w:h="11906" w:orient="landscape"/>
      <w:pgMar w:top="850" w:right="992" w:bottom="1800" w:left="992" w:header="708" w:footer="850" w:gutter="0"/>
      <w:cols w:space="708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0F521E" w:rsidRDefault="000F521E" w14:paraId="1FE2DD96" wp14:textId="77777777">
      <w:r>
        <w:separator/>
      </w:r>
    </w:p>
  </w:endnote>
  <w:endnote w:type="continuationSeparator" w:id="0">
    <w:p xmlns:wp14="http://schemas.microsoft.com/office/word/2010/wordml" w:rsidR="000F521E" w:rsidRDefault="000F521E" w14:paraId="27357532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891923" w:rsidRDefault="00891923" w14:paraId="0FC61732" wp14:textId="77777777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0778">
      <w:rPr>
        <w:noProof/>
      </w:rPr>
      <w:t>8</w:t>
    </w:r>
    <w:r>
      <w:fldChar w:fldCharType="end"/>
    </w:r>
  </w:p>
  <w:p xmlns:wp14="http://schemas.microsoft.com/office/word/2010/wordml" w:rsidR="00891923" w:rsidRDefault="00891923" w14:paraId="2916C19D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0F521E" w:rsidRDefault="000F521E" w14:paraId="07F023C8" wp14:textId="77777777">
      <w:r>
        <w:separator/>
      </w:r>
    </w:p>
  </w:footnote>
  <w:footnote w:type="continuationSeparator" w:id="0">
    <w:p xmlns:wp14="http://schemas.microsoft.com/office/word/2010/wordml" w:rsidR="000F521E" w:rsidRDefault="000F521E" w14:paraId="4BDB5498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891923" w:rsidP="00C54A20" w:rsidRDefault="004F2DE5" w14:paraId="121FD38A" wp14:textId="77777777">
    <w:pPr>
      <w:pStyle w:val="Nagwek"/>
      <w:ind w:left="-142"/>
    </w:pPr>
    <w:r w:rsidRPr="006961FB">
      <w:rPr>
        <w:noProof/>
        <w:lang w:eastAsia="pl-PL"/>
      </w:rPr>
      <w:drawing>
        <wp:inline xmlns:wp14="http://schemas.microsoft.com/office/word/2010/wordprocessingDrawing" distT="0" distB="0" distL="0" distR="0" wp14:anchorId="0607206B" wp14:editId="7777777">
          <wp:extent cx="1257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2D66B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pStyle w:val="Heading10"/>
      <w:lvlText w:val="•"/>
      <w:lvlJc w:val="left"/>
      <w:pPr>
        <w:tabs>
          <w:tab w:val="num" w:pos="363"/>
        </w:tabs>
        <w:ind w:left="432" w:hanging="432"/>
      </w:pPr>
      <w:rPr>
        <w:rFonts w:ascii="Wingdings 2" w:hAnsi="Wingdings 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numFmt w:val="bullet"/>
      <w:pStyle w:val="normal1"/>
      <w:lvlText w:val="•"/>
      <w:lvlJc w:val="left"/>
      <w:pPr>
        <w:tabs>
          <w:tab w:val="num" w:pos="540"/>
        </w:tabs>
        <w:ind w:left="540" w:hanging="360"/>
      </w:pPr>
      <w:rPr>
        <w:rFonts w:ascii="Wingdings 2" w:hAnsi="Wingdings 2"/>
      </w:rPr>
    </w:lvl>
  </w:abstractNum>
  <w:abstractNum w:abstractNumId="4" w15:restartNumberingAfterBreak="0">
    <w:nsid w:val="104D1A59"/>
    <w:multiLevelType w:val="hybridMultilevel"/>
    <w:tmpl w:val="F232F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196EAD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D1460E"/>
    <w:multiLevelType w:val="hybridMultilevel"/>
    <w:tmpl w:val="A0742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046B00"/>
    <w:multiLevelType w:val="hybridMultilevel"/>
    <w:tmpl w:val="775EB6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604DFB"/>
    <w:multiLevelType w:val="hybridMultilevel"/>
    <w:tmpl w:val="BB346324"/>
    <w:lvl w:ilvl="0" w:tplc="B9E64E0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F907583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243974"/>
    <w:multiLevelType w:val="hybridMultilevel"/>
    <w:tmpl w:val="49B4F010"/>
    <w:lvl w:ilvl="0" w:tplc="2D7C5A2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95072D7"/>
    <w:multiLevelType w:val="hybridMultilevel"/>
    <w:tmpl w:val="F0C0A1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E434A40"/>
    <w:multiLevelType w:val="hybridMultilevel"/>
    <w:tmpl w:val="977CF3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E864EB4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1EA7CB3"/>
    <w:multiLevelType w:val="hybridMultilevel"/>
    <w:tmpl w:val="FFDC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56D2A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885CE1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E57E74"/>
    <w:multiLevelType w:val="hybridMultilevel"/>
    <w:tmpl w:val="D4927F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FA70C0"/>
    <w:multiLevelType w:val="hybridMultilevel"/>
    <w:tmpl w:val="FFDC2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8F16BE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8384102">
    <w:abstractNumId w:val="1"/>
  </w:num>
  <w:num w:numId="2" w16cid:durableId="485049691">
    <w:abstractNumId w:val="2"/>
  </w:num>
  <w:num w:numId="3" w16cid:durableId="1737698611">
    <w:abstractNumId w:val="3"/>
  </w:num>
  <w:num w:numId="4" w16cid:durableId="1152915970">
    <w:abstractNumId w:val="4"/>
  </w:num>
  <w:num w:numId="5" w16cid:durableId="2127892592">
    <w:abstractNumId w:val="15"/>
  </w:num>
  <w:num w:numId="6" w16cid:durableId="955872598">
    <w:abstractNumId w:val="12"/>
  </w:num>
  <w:num w:numId="7" w16cid:durableId="977416007">
    <w:abstractNumId w:val="13"/>
  </w:num>
  <w:num w:numId="8" w16cid:durableId="2082755371">
    <w:abstractNumId w:val="7"/>
  </w:num>
  <w:num w:numId="9" w16cid:durableId="1648363621">
    <w:abstractNumId w:val="17"/>
  </w:num>
  <w:num w:numId="10" w16cid:durableId="1045715672">
    <w:abstractNumId w:val="5"/>
  </w:num>
  <w:num w:numId="11" w16cid:durableId="1284271336">
    <w:abstractNumId w:val="11"/>
  </w:num>
  <w:num w:numId="12" w16cid:durableId="1531995770">
    <w:abstractNumId w:val="10"/>
  </w:num>
  <w:num w:numId="13" w16cid:durableId="678046859">
    <w:abstractNumId w:val="8"/>
  </w:num>
  <w:num w:numId="14" w16cid:durableId="129136061">
    <w:abstractNumId w:val="6"/>
  </w:num>
  <w:num w:numId="15" w16cid:durableId="443429899">
    <w:abstractNumId w:val="18"/>
  </w:num>
  <w:num w:numId="16" w16cid:durableId="1079868785">
    <w:abstractNumId w:val="19"/>
  </w:num>
  <w:num w:numId="17" w16cid:durableId="797647892">
    <w:abstractNumId w:val="14"/>
  </w:num>
  <w:num w:numId="18" w16cid:durableId="1197700896">
    <w:abstractNumId w:val="9"/>
  </w:num>
  <w:num w:numId="19" w16cid:durableId="1298946965">
    <w:abstractNumId w:val="16"/>
  </w:num>
  <w:num w:numId="20" w16cid:durableId="917443679">
    <w:abstractNumId w:val="0"/>
  </w:num>
  <w:numIdMacAtCleanup w:val="1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true"/>
  <w:defaultTabStop w:val="708"/>
  <w:hyphenationZone w:val="425"/>
  <w:drawingGridHorizontalSpacing w:val="241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CBF"/>
    <w:rsid w:val="00005660"/>
    <w:rsid w:val="00013F0A"/>
    <w:rsid w:val="000153B4"/>
    <w:rsid w:val="0001560D"/>
    <w:rsid w:val="00022270"/>
    <w:rsid w:val="00022DB3"/>
    <w:rsid w:val="00031455"/>
    <w:rsid w:val="00032290"/>
    <w:rsid w:val="00033494"/>
    <w:rsid w:val="00035379"/>
    <w:rsid w:val="00042BB7"/>
    <w:rsid w:val="00047CD7"/>
    <w:rsid w:val="0005235F"/>
    <w:rsid w:val="0005458F"/>
    <w:rsid w:val="0005516E"/>
    <w:rsid w:val="00066A88"/>
    <w:rsid w:val="00076799"/>
    <w:rsid w:val="00082D3A"/>
    <w:rsid w:val="00082D42"/>
    <w:rsid w:val="000918D2"/>
    <w:rsid w:val="00092E7C"/>
    <w:rsid w:val="00095967"/>
    <w:rsid w:val="000A4FD9"/>
    <w:rsid w:val="000A5C26"/>
    <w:rsid w:val="000A633F"/>
    <w:rsid w:val="000A6712"/>
    <w:rsid w:val="000B3A60"/>
    <w:rsid w:val="000B3D14"/>
    <w:rsid w:val="000B6759"/>
    <w:rsid w:val="000C6FFC"/>
    <w:rsid w:val="000D11B9"/>
    <w:rsid w:val="000D5047"/>
    <w:rsid w:val="000D72CC"/>
    <w:rsid w:val="000E0233"/>
    <w:rsid w:val="000E1055"/>
    <w:rsid w:val="000E4756"/>
    <w:rsid w:val="000E6829"/>
    <w:rsid w:val="000E78D3"/>
    <w:rsid w:val="000F521E"/>
    <w:rsid w:val="00107742"/>
    <w:rsid w:val="00110954"/>
    <w:rsid w:val="00124292"/>
    <w:rsid w:val="001254EC"/>
    <w:rsid w:val="0013490B"/>
    <w:rsid w:val="00134A71"/>
    <w:rsid w:val="00136C78"/>
    <w:rsid w:val="00141931"/>
    <w:rsid w:val="001427AD"/>
    <w:rsid w:val="00142859"/>
    <w:rsid w:val="00143F8E"/>
    <w:rsid w:val="00154BC6"/>
    <w:rsid w:val="001554F2"/>
    <w:rsid w:val="00172EF3"/>
    <w:rsid w:val="00181142"/>
    <w:rsid w:val="001856E0"/>
    <w:rsid w:val="00187DF8"/>
    <w:rsid w:val="00191749"/>
    <w:rsid w:val="00195A80"/>
    <w:rsid w:val="001A12A1"/>
    <w:rsid w:val="001A14F1"/>
    <w:rsid w:val="001B44B2"/>
    <w:rsid w:val="001B4D45"/>
    <w:rsid w:val="001B53EB"/>
    <w:rsid w:val="001B5812"/>
    <w:rsid w:val="001C53C0"/>
    <w:rsid w:val="001C661D"/>
    <w:rsid w:val="001D1228"/>
    <w:rsid w:val="001E35E4"/>
    <w:rsid w:val="001F6B3E"/>
    <w:rsid w:val="00202A24"/>
    <w:rsid w:val="00203153"/>
    <w:rsid w:val="00206505"/>
    <w:rsid w:val="00213E7F"/>
    <w:rsid w:val="002168C3"/>
    <w:rsid w:val="00224870"/>
    <w:rsid w:val="00225467"/>
    <w:rsid w:val="00230CE8"/>
    <w:rsid w:val="00231CBF"/>
    <w:rsid w:val="00235406"/>
    <w:rsid w:val="00235EB0"/>
    <w:rsid w:val="00236977"/>
    <w:rsid w:val="002408DE"/>
    <w:rsid w:val="002418E8"/>
    <w:rsid w:val="00242273"/>
    <w:rsid w:val="0024415A"/>
    <w:rsid w:val="002502FF"/>
    <w:rsid w:val="002611C8"/>
    <w:rsid w:val="00266EC4"/>
    <w:rsid w:val="00271B5D"/>
    <w:rsid w:val="00274967"/>
    <w:rsid w:val="00276670"/>
    <w:rsid w:val="00280038"/>
    <w:rsid w:val="00280977"/>
    <w:rsid w:val="00281334"/>
    <w:rsid w:val="00281F3E"/>
    <w:rsid w:val="0028538D"/>
    <w:rsid w:val="002A10D4"/>
    <w:rsid w:val="002A7574"/>
    <w:rsid w:val="002B203F"/>
    <w:rsid w:val="002B41F8"/>
    <w:rsid w:val="002B5CAE"/>
    <w:rsid w:val="002B5FA3"/>
    <w:rsid w:val="002B7C33"/>
    <w:rsid w:val="002C2EAA"/>
    <w:rsid w:val="002C40D0"/>
    <w:rsid w:val="002C7216"/>
    <w:rsid w:val="002D6391"/>
    <w:rsid w:val="002D68D1"/>
    <w:rsid w:val="002E11D0"/>
    <w:rsid w:val="002E3643"/>
    <w:rsid w:val="002E6C14"/>
    <w:rsid w:val="002F138B"/>
    <w:rsid w:val="002F3364"/>
    <w:rsid w:val="003010BA"/>
    <w:rsid w:val="003045D7"/>
    <w:rsid w:val="00305122"/>
    <w:rsid w:val="00315681"/>
    <w:rsid w:val="00320FB0"/>
    <w:rsid w:val="00323E17"/>
    <w:rsid w:val="00332DF1"/>
    <w:rsid w:val="0033505E"/>
    <w:rsid w:val="003352F7"/>
    <w:rsid w:val="003454EF"/>
    <w:rsid w:val="003614AE"/>
    <w:rsid w:val="00361944"/>
    <w:rsid w:val="003640B1"/>
    <w:rsid w:val="003643FD"/>
    <w:rsid w:val="00365FBE"/>
    <w:rsid w:val="0036769F"/>
    <w:rsid w:val="003702AD"/>
    <w:rsid w:val="0037072D"/>
    <w:rsid w:val="00374FB2"/>
    <w:rsid w:val="003967FD"/>
    <w:rsid w:val="00396860"/>
    <w:rsid w:val="00396FF3"/>
    <w:rsid w:val="003A2AAF"/>
    <w:rsid w:val="003A538D"/>
    <w:rsid w:val="003A6DFB"/>
    <w:rsid w:val="003C07D7"/>
    <w:rsid w:val="003C0BC1"/>
    <w:rsid w:val="003C7E93"/>
    <w:rsid w:val="003D0049"/>
    <w:rsid w:val="003D0786"/>
    <w:rsid w:val="003E1047"/>
    <w:rsid w:val="003E3AFB"/>
    <w:rsid w:val="003E3D13"/>
    <w:rsid w:val="003E47F9"/>
    <w:rsid w:val="003E4B18"/>
    <w:rsid w:val="003E52BF"/>
    <w:rsid w:val="003E7377"/>
    <w:rsid w:val="003F3CA0"/>
    <w:rsid w:val="00404261"/>
    <w:rsid w:val="00415D84"/>
    <w:rsid w:val="00423677"/>
    <w:rsid w:val="00423970"/>
    <w:rsid w:val="00423D93"/>
    <w:rsid w:val="00425DAA"/>
    <w:rsid w:val="00427822"/>
    <w:rsid w:val="00427882"/>
    <w:rsid w:val="00431E8F"/>
    <w:rsid w:val="004329F0"/>
    <w:rsid w:val="00434BB4"/>
    <w:rsid w:val="00434E73"/>
    <w:rsid w:val="0043787B"/>
    <w:rsid w:val="00444412"/>
    <w:rsid w:val="00446486"/>
    <w:rsid w:val="00446C22"/>
    <w:rsid w:val="00450778"/>
    <w:rsid w:val="00450C44"/>
    <w:rsid w:val="00453359"/>
    <w:rsid w:val="004612D9"/>
    <w:rsid w:val="00462363"/>
    <w:rsid w:val="00467386"/>
    <w:rsid w:val="0046754A"/>
    <w:rsid w:val="004705B2"/>
    <w:rsid w:val="00473F90"/>
    <w:rsid w:val="00475FF6"/>
    <w:rsid w:val="00476785"/>
    <w:rsid w:val="00476D8D"/>
    <w:rsid w:val="00484388"/>
    <w:rsid w:val="004860EC"/>
    <w:rsid w:val="0048684E"/>
    <w:rsid w:val="004A1E5F"/>
    <w:rsid w:val="004A3A85"/>
    <w:rsid w:val="004A78AC"/>
    <w:rsid w:val="004B26A2"/>
    <w:rsid w:val="004B5188"/>
    <w:rsid w:val="004C1ECF"/>
    <w:rsid w:val="004C2A35"/>
    <w:rsid w:val="004D2C04"/>
    <w:rsid w:val="004E4817"/>
    <w:rsid w:val="004E5AD5"/>
    <w:rsid w:val="004F0837"/>
    <w:rsid w:val="004F2DE5"/>
    <w:rsid w:val="004F6DEC"/>
    <w:rsid w:val="004F7F9B"/>
    <w:rsid w:val="00500402"/>
    <w:rsid w:val="00503FC7"/>
    <w:rsid w:val="00504109"/>
    <w:rsid w:val="00505609"/>
    <w:rsid w:val="00510788"/>
    <w:rsid w:val="005144B4"/>
    <w:rsid w:val="0052290A"/>
    <w:rsid w:val="00522F15"/>
    <w:rsid w:val="0052721E"/>
    <w:rsid w:val="00534189"/>
    <w:rsid w:val="0054010E"/>
    <w:rsid w:val="005544ED"/>
    <w:rsid w:val="00555ACA"/>
    <w:rsid w:val="0055742B"/>
    <w:rsid w:val="00557FE2"/>
    <w:rsid w:val="00565C38"/>
    <w:rsid w:val="005735D0"/>
    <w:rsid w:val="005767F4"/>
    <w:rsid w:val="005832A3"/>
    <w:rsid w:val="00583378"/>
    <w:rsid w:val="00585EEF"/>
    <w:rsid w:val="00591207"/>
    <w:rsid w:val="005934C5"/>
    <w:rsid w:val="005B3BCF"/>
    <w:rsid w:val="005B6F36"/>
    <w:rsid w:val="005B7E2A"/>
    <w:rsid w:val="005C024E"/>
    <w:rsid w:val="005C4E96"/>
    <w:rsid w:val="005C7E04"/>
    <w:rsid w:val="005D2F6B"/>
    <w:rsid w:val="005D35EF"/>
    <w:rsid w:val="005D4A8B"/>
    <w:rsid w:val="005D601A"/>
    <w:rsid w:val="005D6CE2"/>
    <w:rsid w:val="005E1F14"/>
    <w:rsid w:val="005E43AF"/>
    <w:rsid w:val="005F6C83"/>
    <w:rsid w:val="00600A30"/>
    <w:rsid w:val="00601E74"/>
    <w:rsid w:val="006045D3"/>
    <w:rsid w:val="006125D7"/>
    <w:rsid w:val="006134B3"/>
    <w:rsid w:val="00613E84"/>
    <w:rsid w:val="006175D1"/>
    <w:rsid w:val="00623540"/>
    <w:rsid w:val="00625553"/>
    <w:rsid w:val="006354B2"/>
    <w:rsid w:val="00637E65"/>
    <w:rsid w:val="0065206B"/>
    <w:rsid w:val="0065284D"/>
    <w:rsid w:val="00653D5C"/>
    <w:rsid w:val="00654F0F"/>
    <w:rsid w:val="006550C8"/>
    <w:rsid w:val="00655295"/>
    <w:rsid w:val="0065636A"/>
    <w:rsid w:val="006663FA"/>
    <w:rsid w:val="00666AF2"/>
    <w:rsid w:val="0067136A"/>
    <w:rsid w:val="006720E9"/>
    <w:rsid w:val="00672A5A"/>
    <w:rsid w:val="00680448"/>
    <w:rsid w:val="00681F29"/>
    <w:rsid w:val="00683863"/>
    <w:rsid w:val="0068434F"/>
    <w:rsid w:val="006904AC"/>
    <w:rsid w:val="0069100B"/>
    <w:rsid w:val="00694FD6"/>
    <w:rsid w:val="006A2703"/>
    <w:rsid w:val="006A7450"/>
    <w:rsid w:val="006B2846"/>
    <w:rsid w:val="006C158C"/>
    <w:rsid w:val="006C3A1E"/>
    <w:rsid w:val="006C58D0"/>
    <w:rsid w:val="006D711D"/>
    <w:rsid w:val="006E229E"/>
    <w:rsid w:val="006E271F"/>
    <w:rsid w:val="006E2C40"/>
    <w:rsid w:val="006E72D3"/>
    <w:rsid w:val="006F54A5"/>
    <w:rsid w:val="00703AE3"/>
    <w:rsid w:val="00707D67"/>
    <w:rsid w:val="00710F41"/>
    <w:rsid w:val="00714E9E"/>
    <w:rsid w:val="00716F51"/>
    <w:rsid w:val="00724F14"/>
    <w:rsid w:val="00727932"/>
    <w:rsid w:val="007301AF"/>
    <w:rsid w:val="00731221"/>
    <w:rsid w:val="00740750"/>
    <w:rsid w:val="00751838"/>
    <w:rsid w:val="007600F1"/>
    <w:rsid w:val="00764338"/>
    <w:rsid w:val="00764590"/>
    <w:rsid w:val="00766F6C"/>
    <w:rsid w:val="00767AD1"/>
    <w:rsid w:val="00772C3F"/>
    <w:rsid w:val="00776B58"/>
    <w:rsid w:val="007776B8"/>
    <w:rsid w:val="00783CE7"/>
    <w:rsid w:val="007840FE"/>
    <w:rsid w:val="00786CC0"/>
    <w:rsid w:val="007B0795"/>
    <w:rsid w:val="007B0926"/>
    <w:rsid w:val="007B2961"/>
    <w:rsid w:val="007B6B0E"/>
    <w:rsid w:val="007B6C51"/>
    <w:rsid w:val="007C08C6"/>
    <w:rsid w:val="007C1786"/>
    <w:rsid w:val="007C42A7"/>
    <w:rsid w:val="007C6F29"/>
    <w:rsid w:val="007D4005"/>
    <w:rsid w:val="007E084A"/>
    <w:rsid w:val="007F5C1B"/>
    <w:rsid w:val="0080044D"/>
    <w:rsid w:val="00800A51"/>
    <w:rsid w:val="00804592"/>
    <w:rsid w:val="00810C10"/>
    <w:rsid w:val="008136E4"/>
    <w:rsid w:val="0081469B"/>
    <w:rsid w:val="00814F77"/>
    <w:rsid w:val="008300A0"/>
    <w:rsid w:val="00831006"/>
    <w:rsid w:val="008355C2"/>
    <w:rsid w:val="00844678"/>
    <w:rsid w:val="00850C7C"/>
    <w:rsid w:val="00853194"/>
    <w:rsid w:val="00864FB8"/>
    <w:rsid w:val="008666AB"/>
    <w:rsid w:val="0087269B"/>
    <w:rsid w:val="00875348"/>
    <w:rsid w:val="00877F1B"/>
    <w:rsid w:val="0088546D"/>
    <w:rsid w:val="00891923"/>
    <w:rsid w:val="00892B48"/>
    <w:rsid w:val="0089703A"/>
    <w:rsid w:val="008A0A98"/>
    <w:rsid w:val="008B1B55"/>
    <w:rsid w:val="008B2C22"/>
    <w:rsid w:val="008B339A"/>
    <w:rsid w:val="008B6956"/>
    <w:rsid w:val="008C1C22"/>
    <w:rsid w:val="008C1D6C"/>
    <w:rsid w:val="008C3514"/>
    <w:rsid w:val="008C5783"/>
    <w:rsid w:val="008D3603"/>
    <w:rsid w:val="008D3DA2"/>
    <w:rsid w:val="008D402E"/>
    <w:rsid w:val="008D4E19"/>
    <w:rsid w:val="008E1269"/>
    <w:rsid w:val="008E5CCE"/>
    <w:rsid w:val="008F02C4"/>
    <w:rsid w:val="008F26D4"/>
    <w:rsid w:val="008F3D38"/>
    <w:rsid w:val="008F4958"/>
    <w:rsid w:val="009030F8"/>
    <w:rsid w:val="009045F8"/>
    <w:rsid w:val="009329E6"/>
    <w:rsid w:val="00942E36"/>
    <w:rsid w:val="009455ED"/>
    <w:rsid w:val="0095583C"/>
    <w:rsid w:val="00957921"/>
    <w:rsid w:val="00963EBA"/>
    <w:rsid w:val="00965927"/>
    <w:rsid w:val="0096654C"/>
    <w:rsid w:val="00970577"/>
    <w:rsid w:val="00970B2A"/>
    <w:rsid w:val="009716DA"/>
    <w:rsid w:val="00972A81"/>
    <w:rsid w:val="0097567F"/>
    <w:rsid w:val="00981508"/>
    <w:rsid w:val="0098735C"/>
    <w:rsid w:val="009878DD"/>
    <w:rsid w:val="00996C55"/>
    <w:rsid w:val="00997F52"/>
    <w:rsid w:val="009A27D9"/>
    <w:rsid w:val="009A44A9"/>
    <w:rsid w:val="009A796C"/>
    <w:rsid w:val="009B260B"/>
    <w:rsid w:val="009B3C12"/>
    <w:rsid w:val="009B50FF"/>
    <w:rsid w:val="009B600A"/>
    <w:rsid w:val="009C378B"/>
    <w:rsid w:val="009C41D1"/>
    <w:rsid w:val="009C6133"/>
    <w:rsid w:val="009D7364"/>
    <w:rsid w:val="009F23B8"/>
    <w:rsid w:val="00A00E23"/>
    <w:rsid w:val="00A01D76"/>
    <w:rsid w:val="00A10CBD"/>
    <w:rsid w:val="00A15D8C"/>
    <w:rsid w:val="00A209C6"/>
    <w:rsid w:val="00A232FF"/>
    <w:rsid w:val="00A300F3"/>
    <w:rsid w:val="00A346C8"/>
    <w:rsid w:val="00A3566B"/>
    <w:rsid w:val="00A35C1E"/>
    <w:rsid w:val="00A40B04"/>
    <w:rsid w:val="00A506F3"/>
    <w:rsid w:val="00A52418"/>
    <w:rsid w:val="00A67F18"/>
    <w:rsid w:val="00A72EFF"/>
    <w:rsid w:val="00A778D0"/>
    <w:rsid w:val="00A81B3F"/>
    <w:rsid w:val="00A90F6A"/>
    <w:rsid w:val="00A9268C"/>
    <w:rsid w:val="00AA5168"/>
    <w:rsid w:val="00AB4566"/>
    <w:rsid w:val="00AB78F8"/>
    <w:rsid w:val="00AC19CC"/>
    <w:rsid w:val="00AC5A0D"/>
    <w:rsid w:val="00AC7D38"/>
    <w:rsid w:val="00AD00F6"/>
    <w:rsid w:val="00AD0A3F"/>
    <w:rsid w:val="00AD3FB5"/>
    <w:rsid w:val="00AF2A52"/>
    <w:rsid w:val="00B02002"/>
    <w:rsid w:val="00B10069"/>
    <w:rsid w:val="00B111D9"/>
    <w:rsid w:val="00B1221D"/>
    <w:rsid w:val="00B13B96"/>
    <w:rsid w:val="00B14FBF"/>
    <w:rsid w:val="00B1734E"/>
    <w:rsid w:val="00B235A9"/>
    <w:rsid w:val="00B27878"/>
    <w:rsid w:val="00B30286"/>
    <w:rsid w:val="00B30FD0"/>
    <w:rsid w:val="00B407DE"/>
    <w:rsid w:val="00B41894"/>
    <w:rsid w:val="00B43A55"/>
    <w:rsid w:val="00B52FB1"/>
    <w:rsid w:val="00B53ABA"/>
    <w:rsid w:val="00B55564"/>
    <w:rsid w:val="00B61F6D"/>
    <w:rsid w:val="00B72DBB"/>
    <w:rsid w:val="00B73C80"/>
    <w:rsid w:val="00B73C84"/>
    <w:rsid w:val="00B75CDF"/>
    <w:rsid w:val="00B84119"/>
    <w:rsid w:val="00B95ECB"/>
    <w:rsid w:val="00BB6C48"/>
    <w:rsid w:val="00BB6D20"/>
    <w:rsid w:val="00BC17D7"/>
    <w:rsid w:val="00BC4918"/>
    <w:rsid w:val="00BC639C"/>
    <w:rsid w:val="00BC6863"/>
    <w:rsid w:val="00BD247C"/>
    <w:rsid w:val="00BD2CBA"/>
    <w:rsid w:val="00BD3506"/>
    <w:rsid w:val="00BD4305"/>
    <w:rsid w:val="00BD690D"/>
    <w:rsid w:val="00BD7F02"/>
    <w:rsid w:val="00BE48C3"/>
    <w:rsid w:val="00BE5982"/>
    <w:rsid w:val="00BE5D17"/>
    <w:rsid w:val="00C00C82"/>
    <w:rsid w:val="00C03FB5"/>
    <w:rsid w:val="00C13847"/>
    <w:rsid w:val="00C17B2B"/>
    <w:rsid w:val="00C20924"/>
    <w:rsid w:val="00C2139E"/>
    <w:rsid w:val="00C2552F"/>
    <w:rsid w:val="00C3264B"/>
    <w:rsid w:val="00C357B8"/>
    <w:rsid w:val="00C36656"/>
    <w:rsid w:val="00C422F4"/>
    <w:rsid w:val="00C43D3C"/>
    <w:rsid w:val="00C50C53"/>
    <w:rsid w:val="00C53082"/>
    <w:rsid w:val="00C54A20"/>
    <w:rsid w:val="00C61B15"/>
    <w:rsid w:val="00C65AF3"/>
    <w:rsid w:val="00C7150D"/>
    <w:rsid w:val="00C73CA0"/>
    <w:rsid w:val="00C74098"/>
    <w:rsid w:val="00C800E5"/>
    <w:rsid w:val="00C822C3"/>
    <w:rsid w:val="00C85910"/>
    <w:rsid w:val="00C87B06"/>
    <w:rsid w:val="00C901E7"/>
    <w:rsid w:val="00C93362"/>
    <w:rsid w:val="00C939F4"/>
    <w:rsid w:val="00C93B9B"/>
    <w:rsid w:val="00C93E5A"/>
    <w:rsid w:val="00C950B7"/>
    <w:rsid w:val="00C9626C"/>
    <w:rsid w:val="00CA6F7D"/>
    <w:rsid w:val="00CB2118"/>
    <w:rsid w:val="00CB6881"/>
    <w:rsid w:val="00CC075D"/>
    <w:rsid w:val="00CC0DFC"/>
    <w:rsid w:val="00CC3E85"/>
    <w:rsid w:val="00CD1A9D"/>
    <w:rsid w:val="00CD4197"/>
    <w:rsid w:val="00CE269A"/>
    <w:rsid w:val="00CE67FB"/>
    <w:rsid w:val="00CF012C"/>
    <w:rsid w:val="00CF06DC"/>
    <w:rsid w:val="00CF3ACB"/>
    <w:rsid w:val="00D00285"/>
    <w:rsid w:val="00D00F26"/>
    <w:rsid w:val="00D06500"/>
    <w:rsid w:val="00D12ACB"/>
    <w:rsid w:val="00D12B22"/>
    <w:rsid w:val="00D12B2D"/>
    <w:rsid w:val="00D14904"/>
    <w:rsid w:val="00D1517D"/>
    <w:rsid w:val="00D25551"/>
    <w:rsid w:val="00D36CE7"/>
    <w:rsid w:val="00D4309B"/>
    <w:rsid w:val="00D445CA"/>
    <w:rsid w:val="00D44B18"/>
    <w:rsid w:val="00D45576"/>
    <w:rsid w:val="00D478E6"/>
    <w:rsid w:val="00D51682"/>
    <w:rsid w:val="00D7454F"/>
    <w:rsid w:val="00D75DEC"/>
    <w:rsid w:val="00D76326"/>
    <w:rsid w:val="00D816F1"/>
    <w:rsid w:val="00D8321D"/>
    <w:rsid w:val="00D923C9"/>
    <w:rsid w:val="00D96472"/>
    <w:rsid w:val="00D96800"/>
    <w:rsid w:val="00DA1E24"/>
    <w:rsid w:val="00DA6679"/>
    <w:rsid w:val="00DA78F7"/>
    <w:rsid w:val="00DB009D"/>
    <w:rsid w:val="00DB0CFB"/>
    <w:rsid w:val="00DB41F8"/>
    <w:rsid w:val="00DB727D"/>
    <w:rsid w:val="00DB76EB"/>
    <w:rsid w:val="00DC072C"/>
    <w:rsid w:val="00DC11FA"/>
    <w:rsid w:val="00DC13E8"/>
    <w:rsid w:val="00DC3157"/>
    <w:rsid w:val="00DC34C0"/>
    <w:rsid w:val="00DE1040"/>
    <w:rsid w:val="00DE1EF4"/>
    <w:rsid w:val="00DE5604"/>
    <w:rsid w:val="00DE59EB"/>
    <w:rsid w:val="00DF07A2"/>
    <w:rsid w:val="00DF0B55"/>
    <w:rsid w:val="00E03BD6"/>
    <w:rsid w:val="00E11EB0"/>
    <w:rsid w:val="00E11F43"/>
    <w:rsid w:val="00E162D3"/>
    <w:rsid w:val="00E24598"/>
    <w:rsid w:val="00E341B6"/>
    <w:rsid w:val="00E3791A"/>
    <w:rsid w:val="00E427C4"/>
    <w:rsid w:val="00E46472"/>
    <w:rsid w:val="00E46592"/>
    <w:rsid w:val="00E47F5D"/>
    <w:rsid w:val="00E5531D"/>
    <w:rsid w:val="00E5561B"/>
    <w:rsid w:val="00E560E9"/>
    <w:rsid w:val="00E57E69"/>
    <w:rsid w:val="00E62771"/>
    <w:rsid w:val="00E63A05"/>
    <w:rsid w:val="00E65F84"/>
    <w:rsid w:val="00E86826"/>
    <w:rsid w:val="00E94EE8"/>
    <w:rsid w:val="00E9601D"/>
    <w:rsid w:val="00E97BCA"/>
    <w:rsid w:val="00EA186B"/>
    <w:rsid w:val="00EA30EB"/>
    <w:rsid w:val="00EA38CF"/>
    <w:rsid w:val="00EA5D82"/>
    <w:rsid w:val="00EB62F5"/>
    <w:rsid w:val="00ED150F"/>
    <w:rsid w:val="00ED438E"/>
    <w:rsid w:val="00ED5028"/>
    <w:rsid w:val="00ED6B6B"/>
    <w:rsid w:val="00EE483A"/>
    <w:rsid w:val="00EE4AFD"/>
    <w:rsid w:val="00EE5AF6"/>
    <w:rsid w:val="00EF0896"/>
    <w:rsid w:val="00EF2CAD"/>
    <w:rsid w:val="00EF4B72"/>
    <w:rsid w:val="00EF6A69"/>
    <w:rsid w:val="00EF797F"/>
    <w:rsid w:val="00F00E22"/>
    <w:rsid w:val="00F02CBC"/>
    <w:rsid w:val="00F15691"/>
    <w:rsid w:val="00F16004"/>
    <w:rsid w:val="00F16368"/>
    <w:rsid w:val="00F22F4B"/>
    <w:rsid w:val="00F240BE"/>
    <w:rsid w:val="00F3114C"/>
    <w:rsid w:val="00F31E7C"/>
    <w:rsid w:val="00F32409"/>
    <w:rsid w:val="00F32F59"/>
    <w:rsid w:val="00F34483"/>
    <w:rsid w:val="00F3500F"/>
    <w:rsid w:val="00F3756A"/>
    <w:rsid w:val="00F436E6"/>
    <w:rsid w:val="00F44C29"/>
    <w:rsid w:val="00F525F5"/>
    <w:rsid w:val="00F532FB"/>
    <w:rsid w:val="00F67F8B"/>
    <w:rsid w:val="00F71F00"/>
    <w:rsid w:val="00F73A3D"/>
    <w:rsid w:val="00F908A4"/>
    <w:rsid w:val="00F93908"/>
    <w:rsid w:val="00FA5246"/>
    <w:rsid w:val="00FB400F"/>
    <w:rsid w:val="00FB7260"/>
    <w:rsid w:val="00FC0562"/>
    <w:rsid w:val="00FC4266"/>
    <w:rsid w:val="00FE2B7D"/>
    <w:rsid w:val="00FE6BE7"/>
    <w:rsid w:val="00FE6FFB"/>
    <w:rsid w:val="00FE7A66"/>
    <w:rsid w:val="00FF4F24"/>
    <w:rsid w:val="00FF7E6A"/>
    <w:rsid w:val="0132E78D"/>
    <w:rsid w:val="104C8A67"/>
    <w:rsid w:val="13285A14"/>
    <w:rsid w:val="23F871AD"/>
    <w:rsid w:val="28DE563F"/>
    <w:rsid w:val="43ED3C2C"/>
    <w:rsid w:val="468F5BBB"/>
    <w:rsid w:val="5747CEB3"/>
    <w:rsid w:val="64A13034"/>
    <w:rsid w:val="70793CA9"/>
    <w:rsid w:val="7168900B"/>
    <w:rsid w:val="7BD9F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CBA29EE"/>
  <w15:chartTrackingRefBased/>
  <w15:docId w15:val="{1CD2CCF9-BE8D-468F-95B5-C286D4BF7D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124292"/>
    <w:pPr>
      <w:suppressAutoHyphens/>
      <w:snapToGrid w:val="0"/>
    </w:pPr>
    <w:rPr>
      <w:rFonts w:ascii="Arial" w:hAnsi="Arial"/>
      <w:b/>
      <w:sz w:val="18"/>
      <w:szCs w:val="18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4292"/>
    <w:pPr>
      <w:keepNext/>
      <w:numPr>
        <w:numId w:val="1"/>
      </w:numPr>
      <w:jc w:val="center"/>
      <w:outlineLvl w:val="0"/>
    </w:pPr>
    <w:rPr>
      <w:rFonts w:cs="Arial"/>
      <w:bCs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24292"/>
    <w:pPr>
      <w:keepNext/>
      <w:numPr>
        <w:ilvl w:val="1"/>
        <w:numId w:val="1"/>
      </w:numPr>
      <w:jc w:val="center"/>
      <w:outlineLvl w:val="1"/>
    </w:pPr>
    <w:rPr>
      <w:rFonts w:cs="Arial"/>
      <w:bCs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24292"/>
    <w:pPr>
      <w:keepNext/>
      <w:numPr>
        <w:ilvl w:val="2"/>
        <w:numId w:val="1"/>
      </w:numPr>
      <w:shd w:val="clear" w:color="auto" w:fill="999999"/>
      <w:jc w:val="center"/>
      <w:outlineLvl w:val="2"/>
    </w:pPr>
    <w:rPr>
      <w:rFonts w:cs="Arial"/>
      <w:bCs/>
      <w:color w:val="FFFFFF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24292"/>
    <w:pPr>
      <w:keepNext/>
      <w:numPr>
        <w:ilvl w:val="3"/>
        <w:numId w:val="1"/>
      </w:numPr>
      <w:jc w:val="center"/>
      <w:outlineLvl w:val="3"/>
    </w:pPr>
    <w:rPr>
      <w:rFonts w:ascii="Comic Sans MS" w:hAnsi="Comic Sans MS" w:cs="Arial"/>
      <w:bCs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24292"/>
    <w:pPr>
      <w:keepNext/>
      <w:numPr>
        <w:ilvl w:val="4"/>
        <w:numId w:val="1"/>
      </w:numPr>
      <w:jc w:val="center"/>
      <w:outlineLvl w:val="4"/>
    </w:pPr>
    <w:rPr>
      <w:rFonts w:ascii="Arial Narrow" w:hAnsi="Arial Narrow"/>
      <w:lang w:val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Normalny"/>
    <w:next w:val="Normalny"/>
    <w:link w:val="Nagwek6Znak"/>
    <w:uiPriority w:val="9"/>
    <w:qFormat/>
    <w:rsid w:val="00124292"/>
    <w:pPr>
      <w:keepNext/>
      <w:numPr>
        <w:ilvl w:val="5"/>
        <w:numId w:val="1"/>
      </w:numPr>
      <w:shd w:val="clear" w:color="auto" w:fill="CCCCCC"/>
      <w:jc w:val="center"/>
      <w:outlineLvl w:val="5"/>
    </w:pPr>
    <w:rPr>
      <w:bCs/>
      <w:i/>
      <w:i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24292"/>
    <w:pPr>
      <w:keepNext/>
      <w:numPr>
        <w:ilvl w:val="6"/>
        <w:numId w:val="1"/>
      </w:numPr>
      <w:shd w:val="clear" w:color="auto" w:fill="CCCCCC"/>
      <w:jc w:val="center"/>
      <w:outlineLvl w:val="6"/>
    </w:pPr>
    <w:rPr>
      <w:bCs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24292"/>
    <w:pPr>
      <w:keepNext/>
      <w:numPr>
        <w:ilvl w:val="7"/>
        <w:numId w:val="1"/>
      </w:numPr>
      <w:jc w:val="center"/>
      <w:outlineLvl w:val="7"/>
    </w:pPr>
    <w:rPr>
      <w:bCs/>
      <w:i/>
      <w:iCs/>
      <w:shd w:val="clear" w:color="auto" w:fill="CCCCCC"/>
      <w:lang w:val="x-none"/>
    </w:rPr>
  </w:style>
  <w:style w:type="paragraph" w:styleId="Nagwek9">
    <w:name w:val="heading 9"/>
    <w:basedOn w:val="Heading"/>
    <w:next w:val="Tekstpodstawowy"/>
    <w:link w:val="Nagwek9Znak"/>
    <w:uiPriority w:val="9"/>
    <w:qFormat/>
    <w:rsid w:val="00124292"/>
    <w:pPr>
      <w:numPr>
        <w:ilvl w:val="8"/>
        <w:numId w:val="1"/>
      </w:numPr>
      <w:outlineLvl w:val="8"/>
    </w:pPr>
    <w:rPr>
      <w:bCs/>
      <w:sz w:val="21"/>
      <w:szCs w:val="21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link w:val="Nagwek2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styleId="Nagwek3Znak" w:customStyle="1">
    <w:name w:val="Nagłówek 3 Znak"/>
    <w:link w:val="Nagwek3"/>
    <w:uiPriority w:val="9"/>
    <w:locked/>
    <w:rPr>
      <w:rFonts w:ascii="Arial" w:hAnsi="Arial" w:cs="Arial"/>
      <w:b/>
      <w:bCs/>
      <w:color w:val="FFFFFF"/>
      <w:sz w:val="18"/>
      <w:szCs w:val="18"/>
      <w:shd w:val="clear" w:color="auto" w:fill="999999"/>
      <w:lang w:val="x-none" w:eastAsia="ar-SA" w:bidi="ar-SA"/>
    </w:rPr>
  </w:style>
  <w:style w:type="character" w:styleId="Nagwek4Znak" w:customStyle="1">
    <w:name w:val="Nagłówek 4 Znak"/>
    <w:link w:val="Nagwek4"/>
    <w:uiPriority w:val="9"/>
    <w:locked/>
    <w:rPr>
      <w:rFonts w:ascii="Comic Sans MS" w:hAnsi="Comic Sans MS" w:cs="Arial"/>
      <w:b/>
      <w:bCs/>
      <w:sz w:val="18"/>
      <w:szCs w:val="18"/>
      <w:lang w:val="x-none" w:eastAsia="ar-SA" w:bidi="ar-SA"/>
    </w:rPr>
  </w:style>
  <w:style w:type="character" w:styleId="Nagwek5Znak" w:customStyle="1">
    <w:name w:val="Nagłówek 5 Znak"/>
    <w:link w:val="Nagwek5"/>
    <w:uiPriority w:val="9"/>
    <w:locked/>
    <w:rPr>
      <w:rFonts w:ascii="Arial Narrow" w:hAnsi="Arial Narrow" w:cs="Times New Roman"/>
      <w:b/>
      <w:sz w:val="18"/>
      <w:szCs w:val="18"/>
      <w:lang w:val="x-none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Nagwek6Znak" w:customStyle="1">
    <w:name w:val="Nagłówek 6 Znak"/>
    <w:link w:val="Nagwek6"/>
    <w:uiPriority w:val="9"/>
    <w:locked/>
    <w:rPr>
      <w:rFonts w:ascii="Arial" w:hAnsi="Arial" w:cs="Times New Roman"/>
      <w:b/>
      <w:bCs/>
      <w:i/>
      <w:iCs/>
      <w:sz w:val="18"/>
      <w:szCs w:val="18"/>
      <w:shd w:val="clear" w:color="auto" w:fill="CCCCCC"/>
      <w:lang w:val="x-none" w:eastAsia="ar-SA" w:bidi="ar-SA"/>
    </w:rPr>
  </w:style>
  <w:style w:type="character" w:styleId="Nagwek7Znak" w:customStyle="1">
    <w:name w:val="Nagłówek 7 Znak"/>
    <w:link w:val="Nagwek7"/>
    <w:uiPriority w:val="9"/>
    <w:locked/>
    <w:rPr>
      <w:rFonts w:ascii="Arial" w:hAnsi="Arial" w:cs="Times New Roman"/>
      <w:b/>
      <w:bCs/>
      <w:sz w:val="18"/>
      <w:szCs w:val="18"/>
      <w:shd w:val="clear" w:color="auto" w:fill="CCCCCC"/>
      <w:lang w:val="x-none" w:eastAsia="ar-SA" w:bidi="ar-SA"/>
    </w:rPr>
  </w:style>
  <w:style w:type="character" w:styleId="Nagwek8Znak" w:customStyle="1">
    <w:name w:val="Nagłówek 8 Znak"/>
    <w:link w:val="Nagwek8"/>
    <w:uiPriority w:val="9"/>
    <w:locked/>
    <w:rPr>
      <w:rFonts w:ascii="Arial" w:hAnsi="Arial" w:cs="Times New Roman"/>
      <w:b/>
      <w:bCs/>
      <w:i/>
      <w:iCs/>
      <w:sz w:val="18"/>
      <w:szCs w:val="18"/>
      <w:lang w:val="x-none" w:eastAsia="ar-SA" w:bidi="ar-SA"/>
    </w:rPr>
  </w:style>
  <w:style w:type="character" w:styleId="Nagwek9Znak" w:customStyle="1">
    <w:name w:val="Nagłówek 9 Znak"/>
    <w:link w:val="Nagwek9"/>
    <w:uiPriority w:val="9"/>
    <w:locked/>
    <w:rPr>
      <w:rFonts w:ascii="Arial" w:hAnsi="Arial" w:eastAsia="Arial Unicode MS" w:cs="Tahoma"/>
      <w:b/>
      <w:bCs/>
      <w:sz w:val="21"/>
      <w:szCs w:val="21"/>
      <w:lang w:val="x-none" w:eastAsia="ar-SA" w:bidi="ar-SA"/>
    </w:rPr>
  </w:style>
  <w:style w:type="character" w:styleId="WW8Num2z0" w:customStyle="1">
    <w:name w:val="WW8Num2z0"/>
    <w:rsid w:val="00124292"/>
    <w:rPr>
      <w:rFonts w:ascii="Symbol" w:hAnsi="Symbol"/>
      <w:color w:val="auto"/>
    </w:rPr>
  </w:style>
  <w:style w:type="character" w:styleId="Nagwek1Znak" w:customStyle="1">
    <w:name w:val="Nagłówek 1 Znak"/>
    <w:link w:val="Nagwek1"/>
    <w:uiPriority w:val="9"/>
    <w:locked/>
    <w:rPr>
      <w:rFonts w:ascii="Arial" w:hAnsi="Arial" w:cs="Arial"/>
      <w:b/>
      <w:bCs/>
      <w:sz w:val="18"/>
      <w:szCs w:val="18"/>
      <w:lang w:val="x-none" w:eastAsia="ar-SA" w:bidi="ar-SA"/>
    </w:rPr>
  </w:style>
  <w:style w:type="character" w:styleId="WW8Num3z0" w:customStyle="1">
    <w:name w:val="WW8Num3z0"/>
    <w:rsid w:val="00124292"/>
    <w:rPr>
      <w:rFonts w:ascii="Symbol" w:hAnsi="Symbol"/>
      <w:color w:val="auto"/>
    </w:rPr>
  </w:style>
  <w:style w:type="character" w:styleId="Absatz-Standardschriftart" w:customStyle="1">
    <w:name w:val="Absatz-Standardschriftart"/>
    <w:rsid w:val="00124292"/>
  </w:style>
  <w:style w:type="character" w:styleId="WW-Absatz-Standardschriftart" w:customStyle="1">
    <w:name w:val="WW-Absatz-Standardschriftart"/>
    <w:rsid w:val="00124292"/>
  </w:style>
  <w:style w:type="character" w:styleId="WW-Absatz-Standardschriftart1" w:customStyle="1">
    <w:name w:val="WW-Absatz-Standardschriftart1"/>
    <w:rsid w:val="00124292"/>
  </w:style>
  <w:style w:type="character" w:styleId="WW-Absatz-Standardschriftart11" w:customStyle="1">
    <w:name w:val="WW-Absatz-Standardschriftart11"/>
    <w:rsid w:val="00124292"/>
  </w:style>
  <w:style w:type="character" w:styleId="WW-Absatz-Standardschriftart111" w:customStyle="1">
    <w:name w:val="WW-Absatz-Standardschriftart111"/>
    <w:rsid w:val="00124292"/>
  </w:style>
  <w:style w:type="character" w:styleId="WW-Absatz-Standardschriftart1111" w:customStyle="1">
    <w:name w:val="WW-Absatz-Standardschriftart1111"/>
    <w:rsid w:val="00124292"/>
  </w:style>
  <w:style w:type="character" w:styleId="WW-Absatz-Standardschriftart11111" w:customStyle="1">
    <w:name w:val="WW-Absatz-Standardschriftart11111"/>
    <w:rsid w:val="00124292"/>
  </w:style>
  <w:style w:type="character" w:styleId="WW-Absatz-Standardschriftart111111" w:customStyle="1">
    <w:name w:val="WW-Absatz-Standardschriftart111111"/>
    <w:rsid w:val="00124292"/>
  </w:style>
  <w:style w:type="character" w:styleId="WW-Absatz-Standardschriftart1111111" w:customStyle="1">
    <w:name w:val="WW-Absatz-Standardschriftart1111111"/>
    <w:rsid w:val="00124292"/>
  </w:style>
  <w:style w:type="character" w:styleId="WW-Absatz-Standardschriftart11111111" w:customStyle="1">
    <w:name w:val="WW-Absatz-Standardschriftart11111111"/>
    <w:rsid w:val="00124292"/>
  </w:style>
  <w:style w:type="character" w:styleId="WW-Absatz-Standardschriftart111111111" w:customStyle="1">
    <w:name w:val="WW-Absatz-Standardschriftart111111111"/>
    <w:rsid w:val="00124292"/>
  </w:style>
  <w:style w:type="character" w:styleId="WW-Absatz-Standardschriftart1111111111" w:customStyle="1">
    <w:name w:val="WW-Absatz-Standardschriftart1111111111"/>
    <w:rsid w:val="00124292"/>
  </w:style>
  <w:style w:type="character" w:styleId="WW-Absatz-Standardschriftart11111111111" w:customStyle="1">
    <w:name w:val="WW-Absatz-Standardschriftart11111111111"/>
    <w:rsid w:val="00124292"/>
  </w:style>
  <w:style w:type="character" w:styleId="WW-Absatz-Standardschriftart111111111111" w:customStyle="1">
    <w:name w:val="WW-Absatz-Standardschriftart111111111111"/>
    <w:rsid w:val="00124292"/>
  </w:style>
  <w:style w:type="character" w:styleId="WW-Absatz-Standardschriftart1111111111111" w:customStyle="1">
    <w:name w:val="WW-Absatz-Standardschriftart1111111111111"/>
    <w:rsid w:val="00124292"/>
  </w:style>
  <w:style w:type="character" w:styleId="WW-Absatz-Standardschriftart11111111111111" w:customStyle="1">
    <w:name w:val="WW-Absatz-Standardschriftart11111111111111"/>
    <w:rsid w:val="00124292"/>
  </w:style>
  <w:style w:type="character" w:styleId="WW-Absatz-Standardschriftart111111111111111" w:customStyle="1">
    <w:name w:val="WW-Absatz-Standardschriftart111111111111111"/>
    <w:rsid w:val="00124292"/>
  </w:style>
  <w:style w:type="character" w:styleId="WW-Absatz-Standardschriftart1111111111111111" w:customStyle="1">
    <w:name w:val="WW-Absatz-Standardschriftart1111111111111111"/>
    <w:rsid w:val="00124292"/>
  </w:style>
  <w:style w:type="character" w:styleId="WW-Absatz-Standardschriftart11111111111111111" w:customStyle="1">
    <w:name w:val="WW-Absatz-Standardschriftart11111111111111111"/>
    <w:rsid w:val="00124292"/>
  </w:style>
  <w:style w:type="character" w:styleId="WW-Absatz-Standardschriftart111111111111111111" w:customStyle="1">
    <w:name w:val="WW-Absatz-Standardschriftart111111111111111111"/>
    <w:rsid w:val="00124292"/>
  </w:style>
  <w:style w:type="character" w:styleId="WW-Absatz-Standardschriftart1111111111111111111" w:customStyle="1">
    <w:name w:val="WW-Absatz-Standardschriftart1111111111111111111"/>
    <w:rsid w:val="00124292"/>
  </w:style>
  <w:style w:type="character" w:styleId="WW-Absatz-Standardschriftart11111111111111111111" w:customStyle="1">
    <w:name w:val="WW-Absatz-Standardschriftart11111111111111111111"/>
    <w:rsid w:val="00124292"/>
  </w:style>
  <w:style w:type="character" w:styleId="WW-Absatz-Standardschriftart111111111111111111111" w:customStyle="1">
    <w:name w:val="WW-Absatz-Standardschriftart111111111111111111111"/>
    <w:rsid w:val="00124292"/>
  </w:style>
  <w:style w:type="character" w:styleId="WW-Absatz-Standardschriftart1111111111111111111111" w:customStyle="1">
    <w:name w:val="WW-Absatz-Standardschriftart1111111111111111111111"/>
    <w:rsid w:val="00124292"/>
  </w:style>
  <w:style w:type="character" w:styleId="WW-Absatz-Standardschriftart11111111111111111111111" w:customStyle="1">
    <w:name w:val="WW-Absatz-Standardschriftart11111111111111111111111"/>
    <w:rsid w:val="00124292"/>
  </w:style>
  <w:style w:type="character" w:styleId="WW-Absatz-Standardschriftart111111111111111111111111" w:customStyle="1">
    <w:name w:val="WW-Absatz-Standardschriftart111111111111111111111111"/>
    <w:rsid w:val="00124292"/>
  </w:style>
  <w:style w:type="character" w:styleId="Domylnaczcionkaakapitu2" w:customStyle="1">
    <w:name w:val="Domyślna czcionka akapitu2"/>
    <w:rsid w:val="00124292"/>
  </w:style>
  <w:style w:type="character" w:styleId="WW-Absatz-Standardschriftart1111111111111111111111111" w:customStyle="1">
    <w:name w:val="WW-Absatz-Standardschriftart1111111111111111111111111"/>
    <w:rsid w:val="00124292"/>
  </w:style>
  <w:style w:type="character" w:styleId="WW-Absatz-Standardschriftart11111111111111111111111111" w:customStyle="1">
    <w:name w:val="WW-Absatz-Standardschriftart11111111111111111111111111"/>
    <w:rsid w:val="00124292"/>
  </w:style>
  <w:style w:type="character" w:styleId="WW-Absatz-Standardschriftart111111111111111111111111111" w:customStyle="1">
    <w:name w:val="WW-Absatz-Standardschriftart111111111111111111111111111"/>
    <w:rsid w:val="00124292"/>
  </w:style>
  <w:style w:type="character" w:styleId="WW-Absatz-Standardschriftart1111111111111111111111111111" w:customStyle="1">
    <w:name w:val="WW-Absatz-Standardschriftart1111111111111111111111111111"/>
    <w:rsid w:val="00124292"/>
  </w:style>
  <w:style w:type="character" w:styleId="WW-Absatz-Standardschriftart11111111111111111111111111111" w:customStyle="1">
    <w:name w:val="WW-Absatz-Standardschriftart11111111111111111111111111111"/>
    <w:rsid w:val="00124292"/>
  </w:style>
  <w:style w:type="character" w:styleId="WW-Absatz-Standardschriftart111111111111111111111111111111" w:customStyle="1">
    <w:name w:val="WW-Absatz-Standardschriftart111111111111111111111111111111"/>
    <w:rsid w:val="00124292"/>
  </w:style>
  <w:style w:type="character" w:styleId="WW-Absatz-Standardschriftart1111111111111111111111111111111" w:customStyle="1">
    <w:name w:val="WW-Absatz-Standardschriftart1111111111111111111111111111111"/>
    <w:rsid w:val="00124292"/>
  </w:style>
  <w:style w:type="character" w:styleId="WW-Absatz-Standardschriftart11111111111111111111111111111111" w:customStyle="1">
    <w:name w:val="WW-Absatz-Standardschriftart11111111111111111111111111111111"/>
    <w:rsid w:val="00124292"/>
  </w:style>
  <w:style w:type="character" w:styleId="WW-Absatz-Standardschriftart111111111111111111111111111111111" w:customStyle="1">
    <w:name w:val="WW-Absatz-Standardschriftart111111111111111111111111111111111"/>
    <w:rsid w:val="00124292"/>
  </w:style>
  <w:style w:type="character" w:styleId="WW-Absatz-Standardschriftart1111111111111111111111111111111111" w:customStyle="1">
    <w:name w:val="WW-Absatz-Standardschriftart1111111111111111111111111111111111"/>
    <w:rsid w:val="00124292"/>
  </w:style>
  <w:style w:type="character" w:styleId="WW-Absatz-Standardschriftart11111111111111111111111111111111111" w:customStyle="1">
    <w:name w:val="WW-Absatz-Standardschriftart11111111111111111111111111111111111"/>
    <w:rsid w:val="00124292"/>
  </w:style>
  <w:style w:type="character" w:styleId="WW-Absatz-Standardschriftart111111111111111111111111111111111111" w:customStyle="1">
    <w:name w:val="WW-Absatz-Standardschriftart111111111111111111111111111111111111"/>
    <w:rsid w:val="00124292"/>
  </w:style>
  <w:style w:type="character" w:styleId="WW-Absatz-Standardschriftart1111111111111111111111111111111111111" w:customStyle="1">
    <w:name w:val="WW-Absatz-Standardschriftart1111111111111111111111111111111111111"/>
    <w:rsid w:val="00124292"/>
  </w:style>
  <w:style w:type="character" w:styleId="WW-Absatz-Standardschriftart11111111111111111111111111111111111111" w:customStyle="1">
    <w:name w:val="WW-Absatz-Standardschriftart11111111111111111111111111111111111111"/>
    <w:rsid w:val="00124292"/>
  </w:style>
  <w:style w:type="character" w:styleId="WW-Absatz-Standardschriftart111111111111111111111111111111111111111" w:customStyle="1">
    <w:name w:val="WW-Absatz-Standardschriftart111111111111111111111111111111111111111"/>
    <w:rsid w:val="00124292"/>
  </w:style>
  <w:style w:type="character" w:styleId="WW-Absatz-Standardschriftart1111111111111111111111111111111111111111" w:customStyle="1">
    <w:name w:val="WW-Absatz-Standardschriftart1111111111111111111111111111111111111111"/>
    <w:rsid w:val="00124292"/>
  </w:style>
  <w:style w:type="character" w:styleId="WW-Absatz-Standardschriftart11111111111111111111111111111111111111111" w:customStyle="1">
    <w:name w:val="WW-Absatz-Standardschriftart11111111111111111111111111111111111111111"/>
    <w:rsid w:val="00124292"/>
  </w:style>
  <w:style w:type="character" w:styleId="WW-Absatz-Standardschriftart111111111111111111111111111111111111111111" w:customStyle="1">
    <w:name w:val="WW-Absatz-Standardschriftart111111111111111111111111111111111111111111"/>
    <w:rsid w:val="00124292"/>
  </w:style>
  <w:style w:type="character" w:styleId="WW-Absatz-Standardschriftart1111111111111111111111111111111111111111111" w:customStyle="1">
    <w:name w:val="WW-Absatz-Standardschriftart1111111111111111111111111111111111111111111"/>
    <w:rsid w:val="00124292"/>
  </w:style>
  <w:style w:type="character" w:styleId="WW-Absatz-Standardschriftart11111111111111111111111111111111111111111111" w:customStyle="1">
    <w:name w:val="WW-Absatz-Standardschriftart11111111111111111111111111111111111111111111"/>
    <w:rsid w:val="00124292"/>
  </w:style>
  <w:style w:type="character" w:styleId="WW8Num4z0" w:customStyle="1">
    <w:name w:val="WW8Num4z0"/>
    <w:rsid w:val="00124292"/>
    <w:rPr>
      <w:rFonts w:ascii="Symbol" w:hAnsi="Symbol"/>
      <w:color w:val="auto"/>
    </w:rPr>
  </w:style>
  <w:style w:type="character" w:styleId="WW8Num4z1" w:customStyle="1">
    <w:name w:val="WW8Num4z1"/>
    <w:rsid w:val="00124292"/>
    <w:rPr>
      <w:rFonts w:ascii="Courier New" w:hAnsi="Courier New"/>
    </w:rPr>
  </w:style>
  <w:style w:type="character" w:styleId="WW-Absatz-Standardschriftart111111111111111111111111111111111111111111111" w:customStyle="1">
    <w:name w:val="WW-Absatz-Standardschriftart111111111111111111111111111111111111111111111"/>
    <w:rsid w:val="00124292"/>
  </w:style>
  <w:style w:type="character" w:styleId="WW-Absatz-Standardschriftart1111111111111111111111111111111111111111111111" w:customStyle="1">
    <w:name w:val="WW-Absatz-Standardschriftart1111111111111111111111111111111111111111111111"/>
    <w:rsid w:val="00124292"/>
  </w:style>
  <w:style w:type="character" w:styleId="WW-Absatz-Standardschriftart11111111111111111111111111111111111111111111111" w:customStyle="1">
    <w:name w:val="WW-Absatz-Standardschriftart11111111111111111111111111111111111111111111111"/>
    <w:rsid w:val="00124292"/>
  </w:style>
  <w:style w:type="character" w:styleId="WW-Absatz-Standardschriftart111111111111111111111111111111111111111111111111" w:customStyle="1">
    <w:name w:val="WW-Absatz-Standardschriftart111111111111111111111111111111111111111111111111"/>
    <w:rsid w:val="00124292"/>
  </w:style>
  <w:style w:type="character" w:styleId="WW-Absatz-Standardschriftart1111111111111111111111111111111111111111111111111" w:customStyle="1">
    <w:name w:val="WW-Absatz-Standardschriftart1111111111111111111111111111111111111111111111111"/>
    <w:rsid w:val="00124292"/>
  </w:style>
  <w:style w:type="character" w:styleId="WW-Absatz-Standardschriftart11111111111111111111111111111111111111111111111111" w:customStyle="1">
    <w:name w:val="WW-Absatz-Standardschriftart11111111111111111111111111111111111111111111111111"/>
    <w:rsid w:val="00124292"/>
  </w:style>
  <w:style w:type="character" w:styleId="WW-Absatz-Standardschriftart111111111111111111111111111111111111111111111111111" w:customStyle="1">
    <w:name w:val="WW-Absatz-Standardschriftart111111111111111111111111111111111111111111111111111"/>
    <w:rsid w:val="00124292"/>
  </w:style>
  <w:style w:type="character" w:styleId="WW-Absatz-Standardschriftart1111111111111111111111111111111111111111111111111111" w:customStyle="1">
    <w:name w:val="WW-Absatz-Standardschriftart1111111111111111111111111111111111111111111111111111"/>
    <w:rsid w:val="00124292"/>
  </w:style>
  <w:style w:type="character" w:styleId="WW-Absatz-Standardschriftart11111111111111111111111111111111111111111111111111111" w:customStyle="1">
    <w:name w:val="WW-Absatz-Standardschriftart11111111111111111111111111111111111111111111111111111"/>
    <w:rsid w:val="00124292"/>
  </w:style>
  <w:style w:type="character" w:styleId="WW8Num1z0" w:customStyle="1">
    <w:name w:val="WW8Num1z0"/>
    <w:rsid w:val="00124292"/>
    <w:rPr>
      <w:rFonts w:ascii="Symbol" w:hAnsi="Symbol"/>
    </w:rPr>
  </w:style>
  <w:style w:type="character" w:styleId="WW8Num1z1" w:customStyle="1">
    <w:name w:val="WW8Num1z1"/>
    <w:rsid w:val="00124292"/>
    <w:rPr>
      <w:rFonts w:ascii="Courier New" w:hAnsi="Courier New"/>
    </w:rPr>
  </w:style>
  <w:style w:type="character" w:styleId="WW8Num1z2" w:customStyle="1">
    <w:name w:val="WW8Num1z2"/>
    <w:rsid w:val="00124292"/>
    <w:rPr>
      <w:rFonts w:ascii="Wingdings" w:hAnsi="Wingdings"/>
    </w:rPr>
  </w:style>
  <w:style w:type="character" w:styleId="WW8Num4z2" w:customStyle="1">
    <w:name w:val="WW8Num4z2"/>
    <w:rsid w:val="00124292"/>
    <w:rPr>
      <w:rFonts w:ascii="Wingdings" w:hAnsi="Wingdings"/>
    </w:rPr>
  </w:style>
  <w:style w:type="character" w:styleId="WW8Num4z3" w:customStyle="1">
    <w:name w:val="WW8Num4z3"/>
    <w:rsid w:val="00124292"/>
    <w:rPr>
      <w:rFonts w:ascii="Symbol" w:hAnsi="Symbol"/>
    </w:rPr>
  </w:style>
  <w:style w:type="character" w:styleId="WW8Num5z0" w:customStyle="1">
    <w:name w:val="WW8Num5z0"/>
    <w:rsid w:val="00124292"/>
    <w:rPr>
      <w:rFonts w:ascii="Symbol" w:hAnsi="Symbol"/>
    </w:rPr>
  </w:style>
  <w:style w:type="character" w:styleId="WW8Num5z1" w:customStyle="1">
    <w:name w:val="WW8Num5z1"/>
    <w:rsid w:val="00124292"/>
    <w:rPr>
      <w:rFonts w:ascii="Courier New" w:hAnsi="Courier New"/>
    </w:rPr>
  </w:style>
  <w:style w:type="character" w:styleId="WW8Num5z2" w:customStyle="1">
    <w:name w:val="WW8Num5z2"/>
    <w:rsid w:val="00124292"/>
    <w:rPr>
      <w:rFonts w:ascii="Wingdings" w:hAnsi="Wingdings"/>
    </w:rPr>
  </w:style>
  <w:style w:type="character" w:styleId="WW8Num6z0" w:customStyle="1">
    <w:name w:val="WW8Num6z0"/>
    <w:rsid w:val="00124292"/>
    <w:rPr>
      <w:rFonts w:ascii="Symbol" w:hAnsi="Symbol"/>
      <w:color w:val="auto"/>
    </w:rPr>
  </w:style>
  <w:style w:type="character" w:styleId="WW8Num7z0" w:customStyle="1">
    <w:name w:val="WW8Num7z0"/>
    <w:rsid w:val="00124292"/>
    <w:rPr>
      <w:rFonts w:ascii="Symbol" w:hAnsi="Symbol"/>
    </w:rPr>
  </w:style>
  <w:style w:type="character" w:styleId="WW8Num8z0" w:customStyle="1">
    <w:name w:val="WW8Num8z0"/>
    <w:rsid w:val="00124292"/>
    <w:rPr>
      <w:rFonts w:ascii="Symbol" w:hAnsi="Symbol"/>
      <w:color w:val="auto"/>
    </w:rPr>
  </w:style>
  <w:style w:type="character" w:styleId="WW8Num9z0" w:customStyle="1">
    <w:name w:val="WW8Num9z0"/>
    <w:rsid w:val="00124292"/>
    <w:rPr>
      <w:rFonts w:ascii="Symbol" w:hAnsi="Symbol"/>
    </w:rPr>
  </w:style>
  <w:style w:type="character" w:styleId="WW8Num10z0" w:customStyle="1">
    <w:name w:val="WW8Num10z0"/>
    <w:rsid w:val="00124292"/>
    <w:rPr>
      <w:rFonts w:ascii="Symbol" w:hAnsi="Symbol"/>
      <w:color w:val="auto"/>
    </w:rPr>
  </w:style>
  <w:style w:type="character" w:styleId="WW8Num11z0" w:customStyle="1">
    <w:name w:val="WW8Num11z0"/>
    <w:rsid w:val="00124292"/>
    <w:rPr>
      <w:rFonts w:ascii="Symbol" w:hAnsi="Symbol"/>
    </w:rPr>
  </w:style>
  <w:style w:type="character" w:styleId="WW8Num12z0" w:customStyle="1">
    <w:name w:val="WW8Num12z0"/>
    <w:rsid w:val="00124292"/>
    <w:rPr>
      <w:rFonts w:ascii="Symbol" w:hAnsi="Symbol"/>
    </w:rPr>
  </w:style>
  <w:style w:type="character" w:styleId="WW8Num13z0" w:customStyle="1">
    <w:name w:val="WW8Num13z0"/>
    <w:rsid w:val="00124292"/>
    <w:rPr>
      <w:rFonts w:ascii="Symbol" w:hAnsi="Symbol"/>
    </w:rPr>
  </w:style>
  <w:style w:type="character" w:styleId="WW8Num14z0" w:customStyle="1">
    <w:name w:val="WW8Num14z0"/>
    <w:rsid w:val="00124292"/>
    <w:rPr>
      <w:rFonts w:ascii="Symbol" w:hAnsi="Symbol"/>
    </w:rPr>
  </w:style>
  <w:style w:type="character" w:styleId="WW8Num15z0" w:customStyle="1">
    <w:name w:val="WW8Num15z0"/>
    <w:rsid w:val="00124292"/>
    <w:rPr>
      <w:rFonts w:ascii="Symbol" w:hAnsi="Symbol"/>
    </w:rPr>
  </w:style>
  <w:style w:type="character" w:styleId="WW8Num16z0" w:customStyle="1">
    <w:name w:val="WW8Num16z0"/>
    <w:rsid w:val="00124292"/>
    <w:rPr>
      <w:rFonts w:ascii="Symbol" w:hAnsi="Symbol"/>
      <w:color w:val="auto"/>
    </w:rPr>
  </w:style>
  <w:style w:type="character" w:styleId="WW8Num17z0" w:customStyle="1">
    <w:name w:val="WW8Num17z0"/>
    <w:rsid w:val="00124292"/>
    <w:rPr>
      <w:rFonts w:ascii="Symbol" w:hAnsi="Symbol"/>
    </w:rPr>
  </w:style>
  <w:style w:type="character" w:styleId="WW8Num17z1" w:customStyle="1">
    <w:name w:val="WW8Num17z1"/>
    <w:rsid w:val="00124292"/>
    <w:rPr>
      <w:rFonts w:ascii="Courier New" w:hAnsi="Courier New"/>
    </w:rPr>
  </w:style>
  <w:style w:type="character" w:styleId="WW8Num17z2" w:customStyle="1">
    <w:name w:val="WW8Num17z2"/>
    <w:rsid w:val="00124292"/>
    <w:rPr>
      <w:rFonts w:ascii="Wingdings" w:hAnsi="Wingdings"/>
    </w:rPr>
  </w:style>
  <w:style w:type="character" w:styleId="WW8Num18z0" w:customStyle="1">
    <w:name w:val="WW8Num18z0"/>
    <w:rsid w:val="00124292"/>
    <w:rPr>
      <w:rFonts w:ascii="Symbol" w:hAnsi="Symbol"/>
      <w:color w:val="auto"/>
    </w:rPr>
  </w:style>
  <w:style w:type="character" w:styleId="WW8Num19z0" w:customStyle="1">
    <w:name w:val="WW8Num19z0"/>
    <w:rsid w:val="00124292"/>
    <w:rPr>
      <w:rFonts w:ascii="Symbol" w:hAnsi="Symbol"/>
      <w:color w:val="auto"/>
    </w:rPr>
  </w:style>
  <w:style w:type="character" w:styleId="WW8Num20z0" w:customStyle="1">
    <w:name w:val="WW8Num20z0"/>
    <w:rsid w:val="00124292"/>
    <w:rPr>
      <w:rFonts w:ascii="Symbol" w:hAnsi="Symbol"/>
    </w:rPr>
  </w:style>
  <w:style w:type="character" w:styleId="WW8Num21z0" w:customStyle="1">
    <w:name w:val="WW8Num21z0"/>
    <w:rsid w:val="00124292"/>
    <w:rPr>
      <w:rFonts w:ascii="Symbol" w:hAnsi="Symbol"/>
    </w:rPr>
  </w:style>
  <w:style w:type="character" w:styleId="WW8Num22z0" w:customStyle="1">
    <w:name w:val="WW8Num22z0"/>
    <w:rsid w:val="00124292"/>
    <w:rPr>
      <w:rFonts w:ascii="Symbol" w:hAnsi="Symbol"/>
    </w:rPr>
  </w:style>
  <w:style w:type="character" w:styleId="WW8Num23z0" w:customStyle="1">
    <w:name w:val="WW8Num23z0"/>
    <w:rsid w:val="00124292"/>
    <w:rPr>
      <w:rFonts w:ascii="Symbol" w:hAnsi="Symbol"/>
    </w:rPr>
  </w:style>
  <w:style w:type="character" w:styleId="WW8Num24z0" w:customStyle="1">
    <w:name w:val="WW8Num24z0"/>
    <w:rsid w:val="00124292"/>
    <w:rPr>
      <w:rFonts w:ascii="Symbol" w:hAnsi="Symbol"/>
    </w:rPr>
  </w:style>
  <w:style w:type="character" w:styleId="WW8Num25z0" w:customStyle="1">
    <w:name w:val="WW8Num25z0"/>
    <w:rsid w:val="00124292"/>
    <w:rPr>
      <w:rFonts w:ascii="Symbol" w:hAnsi="Symbol"/>
    </w:rPr>
  </w:style>
  <w:style w:type="character" w:styleId="WW8Num26z0" w:customStyle="1">
    <w:name w:val="WW8Num26z0"/>
    <w:rsid w:val="00124292"/>
    <w:rPr>
      <w:rFonts w:ascii="Symbol" w:hAnsi="Symbol"/>
      <w:color w:val="auto"/>
    </w:rPr>
  </w:style>
  <w:style w:type="character" w:styleId="WW8Num27z0" w:customStyle="1">
    <w:name w:val="WW8Num27z0"/>
    <w:rsid w:val="00124292"/>
    <w:rPr>
      <w:rFonts w:ascii="Symbol" w:hAnsi="Symbol"/>
    </w:rPr>
  </w:style>
  <w:style w:type="character" w:styleId="WW8Num28z0" w:customStyle="1">
    <w:name w:val="WW8Num28z0"/>
    <w:rsid w:val="00124292"/>
    <w:rPr>
      <w:rFonts w:ascii="Symbol" w:hAnsi="Symbol"/>
    </w:rPr>
  </w:style>
  <w:style w:type="character" w:styleId="WW8Num29z0" w:customStyle="1">
    <w:name w:val="WW8Num29z0"/>
    <w:rsid w:val="00124292"/>
    <w:rPr>
      <w:rFonts w:ascii="Symbol" w:hAnsi="Symbol"/>
    </w:rPr>
  </w:style>
  <w:style w:type="character" w:styleId="WW8Num30z0" w:customStyle="1">
    <w:name w:val="WW8Num30z0"/>
    <w:rsid w:val="00124292"/>
    <w:rPr>
      <w:rFonts w:ascii="Symbol" w:hAnsi="Symbol"/>
    </w:rPr>
  </w:style>
  <w:style w:type="character" w:styleId="WW8Num31z0" w:customStyle="1">
    <w:name w:val="WW8Num31z0"/>
    <w:rsid w:val="00124292"/>
    <w:rPr>
      <w:rFonts w:ascii="Symbol" w:hAnsi="Symbol"/>
      <w:color w:val="auto"/>
    </w:rPr>
  </w:style>
  <w:style w:type="character" w:styleId="WW8Num31z1" w:customStyle="1">
    <w:name w:val="WW8Num31z1"/>
    <w:rsid w:val="00124292"/>
    <w:rPr>
      <w:rFonts w:ascii="Courier New" w:hAnsi="Courier New"/>
    </w:rPr>
  </w:style>
  <w:style w:type="character" w:styleId="WW8Num31z2" w:customStyle="1">
    <w:name w:val="WW8Num31z2"/>
    <w:rsid w:val="00124292"/>
    <w:rPr>
      <w:rFonts w:ascii="Wingdings" w:hAnsi="Wingdings"/>
    </w:rPr>
  </w:style>
  <w:style w:type="character" w:styleId="WW8Num31z3" w:customStyle="1">
    <w:name w:val="WW8Num31z3"/>
    <w:rsid w:val="00124292"/>
    <w:rPr>
      <w:rFonts w:ascii="Symbol" w:hAnsi="Symbol"/>
    </w:rPr>
  </w:style>
  <w:style w:type="character" w:styleId="WW8Num32z0" w:customStyle="1">
    <w:name w:val="WW8Num32z0"/>
    <w:rsid w:val="00124292"/>
    <w:rPr>
      <w:rFonts w:ascii="Symbol" w:hAnsi="Symbol"/>
    </w:rPr>
  </w:style>
  <w:style w:type="character" w:styleId="WW8Num33z0" w:customStyle="1">
    <w:name w:val="WW8Num33z0"/>
    <w:rsid w:val="00124292"/>
    <w:rPr>
      <w:rFonts w:ascii="Symbol" w:hAnsi="Symbol"/>
      <w:color w:val="auto"/>
    </w:rPr>
  </w:style>
  <w:style w:type="character" w:styleId="WW8Num33z1" w:customStyle="1">
    <w:name w:val="WW8Num33z1"/>
    <w:rsid w:val="00124292"/>
    <w:rPr>
      <w:rFonts w:ascii="Courier New" w:hAnsi="Courier New"/>
    </w:rPr>
  </w:style>
  <w:style w:type="character" w:styleId="WW8Num33z2" w:customStyle="1">
    <w:name w:val="WW8Num33z2"/>
    <w:rsid w:val="00124292"/>
    <w:rPr>
      <w:rFonts w:ascii="Wingdings" w:hAnsi="Wingdings"/>
    </w:rPr>
  </w:style>
  <w:style w:type="character" w:styleId="WW8Num33z3" w:customStyle="1">
    <w:name w:val="WW8Num33z3"/>
    <w:rsid w:val="00124292"/>
    <w:rPr>
      <w:rFonts w:ascii="Symbol" w:hAnsi="Symbol"/>
    </w:rPr>
  </w:style>
  <w:style w:type="character" w:styleId="WW8Num34z0" w:customStyle="1">
    <w:name w:val="WW8Num34z0"/>
    <w:rsid w:val="00124292"/>
    <w:rPr>
      <w:rFonts w:ascii="Symbol" w:hAnsi="Symbol"/>
      <w:color w:val="auto"/>
    </w:rPr>
  </w:style>
  <w:style w:type="character" w:styleId="WW8Num35z0" w:customStyle="1">
    <w:name w:val="WW8Num35z0"/>
    <w:rsid w:val="00124292"/>
    <w:rPr>
      <w:rFonts w:ascii="Symbol" w:hAnsi="Symbol"/>
    </w:rPr>
  </w:style>
  <w:style w:type="character" w:styleId="WW8Num36z0" w:customStyle="1">
    <w:name w:val="WW8Num36z0"/>
    <w:rsid w:val="00124292"/>
    <w:rPr>
      <w:rFonts w:ascii="Symbol" w:hAnsi="Symbol"/>
      <w:color w:val="auto"/>
    </w:rPr>
  </w:style>
  <w:style w:type="character" w:styleId="WW8Num37z0" w:customStyle="1">
    <w:name w:val="WW8Num37z0"/>
    <w:rsid w:val="00124292"/>
    <w:rPr>
      <w:rFonts w:ascii="Symbol" w:hAnsi="Symbol"/>
      <w:color w:val="auto"/>
    </w:rPr>
  </w:style>
  <w:style w:type="character" w:styleId="WW8Num38z0" w:customStyle="1">
    <w:name w:val="WW8Num38z0"/>
    <w:rsid w:val="00124292"/>
    <w:rPr>
      <w:rFonts w:ascii="Symbol" w:hAnsi="Symbol"/>
    </w:rPr>
  </w:style>
  <w:style w:type="character" w:styleId="WW8Num39z0" w:customStyle="1">
    <w:name w:val="WW8Num39z0"/>
    <w:rsid w:val="00124292"/>
    <w:rPr>
      <w:rFonts w:ascii="Symbol" w:hAnsi="Symbol"/>
    </w:rPr>
  </w:style>
  <w:style w:type="character" w:styleId="WW8Num40z0" w:customStyle="1">
    <w:name w:val="WW8Num40z0"/>
    <w:rsid w:val="00124292"/>
    <w:rPr>
      <w:rFonts w:ascii="Symbol" w:hAnsi="Symbol"/>
      <w:color w:val="auto"/>
    </w:rPr>
  </w:style>
  <w:style w:type="character" w:styleId="WW8Num41z0" w:customStyle="1">
    <w:name w:val="WW8Num41z0"/>
    <w:rsid w:val="00124292"/>
    <w:rPr>
      <w:rFonts w:ascii="Symbol" w:hAnsi="Symbol"/>
      <w:color w:val="auto"/>
    </w:rPr>
  </w:style>
  <w:style w:type="character" w:styleId="WW8Num42z0" w:customStyle="1">
    <w:name w:val="WW8Num42z0"/>
    <w:rsid w:val="00124292"/>
    <w:rPr>
      <w:rFonts w:ascii="Symbol" w:hAnsi="Symbol"/>
    </w:rPr>
  </w:style>
  <w:style w:type="character" w:styleId="WW8Num43z0" w:customStyle="1">
    <w:name w:val="WW8Num43z0"/>
    <w:rsid w:val="00124292"/>
    <w:rPr>
      <w:rFonts w:ascii="Symbol" w:hAnsi="Symbol"/>
    </w:rPr>
  </w:style>
  <w:style w:type="character" w:styleId="WW8Num44z0" w:customStyle="1">
    <w:name w:val="WW8Num44z0"/>
    <w:rsid w:val="00124292"/>
    <w:rPr>
      <w:rFonts w:ascii="Symbol" w:hAnsi="Symbol"/>
      <w:color w:val="auto"/>
    </w:rPr>
  </w:style>
  <w:style w:type="character" w:styleId="WW8Num44z1" w:customStyle="1">
    <w:name w:val="WW8Num44z1"/>
    <w:rsid w:val="00124292"/>
    <w:rPr>
      <w:rFonts w:ascii="Courier New" w:hAnsi="Courier New"/>
    </w:rPr>
  </w:style>
  <w:style w:type="character" w:styleId="WW8Num44z2" w:customStyle="1">
    <w:name w:val="WW8Num44z2"/>
    <w:rsid w:val="00124292"/>
    <w:rPr>
      <w:rFonts w:ascii="Wingdings" w:hAnsi="Wingdings"/>
    </w:rPr>
  </w:style>
  <w:style w:type="character" w:styleId="WW8Num44z3" w:customStyle="1">
    <w:name w:val="WW8Num44z3"/>
    <w:rsid w:val="00124292"/>
    <w:rPr>
      <w:rFonts w:ascii="Symbol" w:hAnsi="Symbol"/>
    </w:rPr>
  </w:style>
  <w:style w:type="character" w:styleId="WW8Num45z0" w:customStyle="1">
    <w:name w:val="WW8Num45z0"/>
    <w:rsid w:val="00124292"/>
    <w:rPr>
      <w:rFonts w:ascii="Symbol" w:hAnsi="Symbol"/>
      <w:color w:val="auto"/>
    </w:rPr>
  </w:style>
  <w:style w:type="character" w:styleId="WW8Num46z0" w:customStyle="1">
    <w:name w:val="WW8Num46z0"/>
    <w:rsid w:val="00124292"/>
    <w:rPr>
      <w:rFonts w:ascii="Symbol" w:hAnsi="Symbol"/>
      <w:color w:val="auto"/>
    </w:rPr>
  </w:style>
  <w:style w:type="character" w:styleId="WW8Num47z0" w:customStyle="1">
    <w:name w:val="WW8Num47z0"/>
    <w:rsid w:val="00124292"/>
    <w:rPr>
      <w:rFonts w:ascii="Symbol" w:hAnsi="Symbol"/>
      <w:color w:val="auto"/>
    </w:rPr>
  </w:style>
  <w:style w:type="character" w:styleId="WW8Num48z0" w:customStyle="1">
    <w:name w:val="WW8Num48z0"/>
    <w:rsid w:val="00124292"/>
    <w:rPr>
      <w:rFonts w:ascii="Symbol" w:hAnsi="Symbol"/>
      <w:color w:val="auto"/>
    </w:rPr>
  </w:style>
  <w:style w:type="character" w:styleId="WW8Num49z0" w:customStyle="1">
    <w:name w:val="WW8Num49z0"/>
    <w:rsid w:val="00124292"/>
    <w:rPr>
      <w:rFonts w:ascii="Symbol" w:hAnsi="Symbol"/>
    </w:rPr>
  </w:style>
  <w:style w:type="character" w:styleId="WW8Num49z1" w:customStyle="1">
    <w:name w:val="WW8Num49z1"/>
    <w:rsid w:val="00124292"/>
    <w:rPr>
      <w:rFonts w:ascii="Courier New" w:hAnsi="Courier New"/>
    </w:rPr>
  </w:style>
  <w:style w:type="character" w:styleId="WW8Num49z2" w:customStyle="1">
    <w:name w:val="WW8Num49z2"/>
    <w:rsid w:val="00124292"/>
    <w:rPr>
      <w:rFonts w:ascii="Wingdings" w:hAnsi="Wingdings"/>
    </w:rPr>
  </w:style>
  <w:style w:type="character" w:styleId="WW8Num50z0" w:customStyle="1">
    <w:name w:val="WW8Num50z0"/>
    <w:rsid w:val="00124292"/>
    <w:rPr>
      <w:rFonts w:ascii="Symbol" w:hAnsi="Symbol"/>
      <w:color w:val="auto"/>
    </w:rPr>
  </w:style>
  <w:style w:type="character" w:styleId="WW8Num51z0" w:customStyle="1">
    <w:name w:val="WW8Num51z0"/>
    <w:rsid w:val="00124292"/>
    <w:rPr>
      <w:rFonts w:ascii="Symbol" w:hAnsi="Symbol"/>
    </w:rPr>
  </w:style>
  <w:style w:type="character" w:styleId="WW8Num52z0" w:customStyle="1">
    <w:name w:val="WW8Num52z0"/>
    <w:rsid w:val="00124292"/>
    <w:rPr>
      <w:rFonts w:ascii="Symbol" w:hAnsi="Symbol"/>
      <w:color w:val="auto"/>
    </w:rPr>
  </w:style>
  <w:style w:type="character" w:styleId="WW8Num53z0" w:customStyle="1">
    <w:name w:val="WW8Num53z0"/>
    <w:rsid w:val="00124292"/>
    <w:rPr>
      <w:rFonts w:ascii="Symbol" w:hAnsi="Symbol"/>
    </w:rPr>
  </w:style>
  <w:style w:type="character" w:styleId="WW8Num54z0" w:customStyle="1">
    <w:name w:val="WW8Num54z0"/>
    <w:rsid w:val="00124292"/>
    <w:rPr>
      <w:rFonts w:ascii="Symbol" w:hAnsi="Symbol"/>
    </w:rPr>
  </w:style>
  <w:style w:type="character" w:styleId="WW8Num55z0" w:customStyle="1">
    <w:name w:val="WW8Num55z0"/>
    <w:rsid w:val="00124292"/>
    <w:rPr>
      <w:rFonts w:ascii="Symbol" w:hAnsi="Symbol"/>
    </w:rPr>
  </w:style>
  <w:style w:type="character" w:styleId="WW8Num56z0" w:customStyle="1">
    <w:name w:val="WW8Num56z0"/>
    <w:rsid w:val="00124292"/>
    <w:rPr>
      <w:rFonts w:ascii="Symbol" w:hAnsi="Symbol"/>
      <w:color w:val="auto"/>
    </w:rPr>
  </w:style>
  <w:style w:type="character" w:styleId="WW8Num57z0" w:customStyle="1">
    <w:name w:val="WW8Num57z0"/>
    <w:rsid w:val="00124292"/>
    <w:rPr>
      <w:rFonts w:ascii="Symbol" w:hAnsi="Symbol"/>
    </w:rPr>
  </w:style>
  <w:style w:type="character" w:styleId="WW8Num58z0" w:customStyle="1">
    <w:name w:val="WW8Num58z0"/>
    <w:rsid w:val="00124292"/>
    <w:rPr>
      <w:rFonts w:ascii="Symbol" w:hAnsi="Symbol"/>
      <w:color w:val="auto"/>
    </w:rPr>
  </w:style>
  <w:style w:type="character" w:styleId="WW8Num59z0" w:customStyle="1">
    <w:name w:val="WW8Num59z0"/>
    <w:rsid w:val="00124292"/>
    <w:rPr>
      <w:rFonts w:ascii="Symbol" w:hAnsi="Symbol"/>
      <w:color w:val="auto"/>
    </w:rPr>
  </w:style>
  <w:style w:type="character" w:styleId="WW8Num60z0" w:customStyle="1">
    <w:name w:val="WW8Num60z0"/>
    <w:rsid w:val="00124292"/>
    <w:rPr>
      <w:rFonts w:ascii="Symbol" w:hAnsi="Symbol"/>
    </w:rPr>
  </w:style>
  <w:style w:type="character" w:styleId="WW8Num61z0" w:customStyle="1">
    <w:name w:val="WW8Num61z0"/>
    <w:rsid w:val="00124292"/>
    <w:rPr>
      <w:rFonts w:ascii="Symbol" w:hAnsi="Symbol"/>
    </w:rPr>
  </w:style>
  <w:style w:type="character" w:styleId="WW8Num62z0" w:customStyle="1">
    <w:name w:val="WW8Num62z0"/>
    <w:rsid w:val="00124292"/>
    <w:rPr>
      <w:rFonts w:ascii="Symbol" w:hAnsi="Symbol"/>
      <w:color w:val="auto"/>
    </w:rPr>
  </w:style>
  <w:style w:type="character" w:styleId="WW8Num63z0" w:customStyle="1">
    <w:name w:val="WW8Num63z0"/>
    <w:rsid w:val="00124292"/>
    <w:rPr>
      <w:rFonts w:ascii="Symbol" w:hAnsi="Symbol"/>
      <w:color w:val="auto"/>
    </w:rPr>
  </w:style>
  <w:style w:type="character" w:styleId="WW8Num64z0" w:customStyle="1">
    <w:name w:val="WW8Num64z0"/>
    <w:rsid w:val="00124292"/>
    <w:rPr>
      <w:rFonts w:ascii="Symbol" w:hAnsi="Symbol"/>
    </w:rPr>
  </w:style>
  <w:style w:type="character" w:styleId="WW8Num65z0" w:customStyle="1">
    <w:name w:val="WW8Num65z0"/>
    <w:rsid w:val="00124292"/>
    <w:rPr>
      <w:rFonts w:ascii="Symbol" w:hAnsi="Symbol"/>
      <w:color w:val="auto"/>
    </w:rPr>
  </w:style>
  <w:style w:type="character" w:styleId="WW8Num66z0" w:customStyle="1">
    <w:name w:val="WW8Num66z0"/>
    <w:rsid w:val="00124292"/>
    <w:rPr>
      <w:rFonts w:ascii="Symbol" w:hAnsi="Symbol"/>
    </w:rPr>
  </w:style>
  <w:style w:type="character" w:styleId="WW8Num67z0" w:customStyle="1">
    <w:name w:val="WW8Num67z0"/>
    <w:rsid w:val="00124292"/>
    <w:rPr>
      <w:rFonts w:ascii="Symbol" w:hAnsi="Symbol"/>
    </w:rPr>
  </w:style>
  <w:style w:type="character" w:styleId="WW8Num68z0" w:customStyle="1">
    <w:name w:val="WW8Num68z0"/>
    <w:rsid w:val="00124292"/>
    <w:rPr>
      <w:rFonts w:ascii="Symbol" w:hAnsi="Symbol"/>
      <w:color w:val="auto"/>
    </w:rPr>
  </w:style>
  <w:style w:type="character" w:styleId="WW8Num69z0" w:customStyle="1">
    <w:name w:val="WW8Num69z0"/>
    <w:rsid w:val="00124292"/>
    <w:rPr>
      <w:rFonts w:ascii="Symbol" w:hAnsi="Symbol"/>
    </w:rPr>
  </w:style>
  <w:style w:type="character" w:styleId="WW8Num70z0" w:customStyle="1">
    <w:name w:val="WW8Num70z0"/>
    <w:rsid w:val="00124292"/>
    <w:rPr>
      <w:rFonts w:ascii="Symbol" w:hAnsi="Symbol"/>
    </w:rPr>
  </w:style>
  <w:style w:type="character" w:styleId="WW8Num71z0" w:customStyle="1">
    <w:name w:val="WW8Num71z0"/>
    <w:rsid w:val="00124292"/>
    <w:rPr>
      <w:rFonts w:ascii="Symbol" w:hAnsi="Symbol"/>
    </w:rPr>
  </w:style>
  <w:style w:type="character" w:styleId="WW8Num72z0" w:customStyle="1">
    <w:name w:val="WW8Num72z0"/>
    <w:rsid w:val="00124292"/>
    <w:rPr>
      <w:rFonts w:ascii="Symbol" w:hAnsi="Symbol"/>
    </w:rPr>
  </w:style>
  <w:style w:type="character" w:styleId="WW8Num73z0" w:customStyle="1">
    <w:name w:val="WW8Num73z0"/>
    <w:rsid w:val="00124292"/>
    <w:rPr>
      <w:rFonts w:ascii="Symbol" w:hAnsi="Symbol"/>
      <w:color w:val="auto"/>
    </w:rPr>
  </w:style>
  <w:style w:type="character" w:styleId="WW8Num74z0" w:customStyle="1">
    <w:name w:val="WW8Num74z0"/>
    <w:rsid w:val="00124292"/>
    <w:rPr>
      <w:rFonts w:ascii="Symbol" w:hAnsi="Symbol"/>
    </w:rPr>
  </w:style>
  <w:style w:type="character" w:styleId="WW8Num75z0" w:customStyle="1">
    <w:name w:val="WW8Num75z0"/>
    <w:rsid w:val="00124292"/>
    <w:rPr>
      <w:rFonts w:ascii="Symbol" w:hAnsi="Symbol"/>
    </w:rPr>
  </w:style>
  <w:style w:type="character" w:styleId="WW8Num76z0" w:customStyle="1">
    <w:name w:val="WW8Num76z0"/>
    <w:rsid w:val="00124292"/>
    <w:rPr>
      <w:rFonts w:ascii="Symbol" w:hAnsi="Symbol"/>
      <w:color w:val="auto"/>
    </w:rPr>
  </w:style>
  <w:style w:type="character" w:styleId="WW8Num76z1" w:customStyle="1">
    <w:name w:val="WW8Num76z1"/>
    <w:rsid w:val="00124292"/>
    <w:rPr>
      <w:rFonts w:ascii="Courier New" w:hAnsi="Courier New"/>
    </w:rPr>
  </w:style>
  <w:style w:type="character" w:styleId="WW8Num76z2" w:customStyle="1">
    <w:name w:val="WW8Num76z2"/>
    <w:rsid w:val="00124292"/>
    <w:rPr>
      <w:rFonts w:ascii="Wingdings" w:hAnsi="Wingdings"/>
    </w:rPr>
  </w:style>
  <w:style w:type="character" w:styleId="WW8Num76z3" w:customStyle="1">
    <w:name w:val="WW8Num76z3"/>
    <w:rsid w:val="00124292"/>
    <w:rPr>
      <w:rFonts w:ascii="Symbol" w:hAnsi="Symbol"/>
    </w:rPr>
  </w:style>
  <w:style w:type="character" w:styleId="WW8Num77z0" w:customStyle="1">
    <w:name w:val="WW8Num77z0"/>
    <w:rsid w:val="00124292"/>
    <w:rPr>
      <w:rFonts w:ascii="Symbol" w:hAnsi="Symbol"/>
    </w:rPr>
  </w:style>
  <w:style w:type="character" w:styleId="WW8Num78z0" w:customStyle="1">
    <w:name w:val="WW8Num78z0"/>
    <w:rsid w:val="00124292"/>
    <w:rPr>
      <w:rFonts w:ascii="Symbol" w:hAnsi="Symbol"/>
      <w:color w:val="auto"/>
    </w:rPr>
  </w:style>
  <w:style w:type="character" w:styleId="WW8Num79z0" w:customStyle="1">
    <w:name w:val="WW8Num79z0"/>
    <w:rsid w:val="00124292"/>
    <w:rPr>
      <w:rFonts w:ascii="Symbol" w:hAnsi="Symbol"/>
      <w:color w:val="auto"/>
    </w:rPr>
  </w:style>
  <w:style w:type="character" w:styleId="WW8Num79z1" w:customStyle="1">
    <w:name w:val="WW8Num79z1"/>
    <w:rsid w:val="00124292"/>
    <w:rPr>
      <w:rFonts w:ascii="Courier New" w:hAnsi="Courier New"/>
    </w:rPr>
  </w:style>
  <w:style w:type="character" w:styleId="WW8Num79z2" w:customStyle="1">
    <w:name w:val="WW8Num79z2"/>
    <w:rsid w:val="00124292"/>
    <w:rPr>
      <w:rFonts w:ascii="Wingdings" w:hAnsi="Wingdings"/>
    </w:rPr>
  </w:style>
  <w:style w:type="character" w:styleId="WW8Num79z3" w:customStyle="1">
    <w:name w:val="WW8Num79z3"/>
    <w:rsid w:val="00124292"/>
    <w:rPr>
      <w:rFonts w:ascii="Symbol" w:hAnsi="Symbol"/>
    </w:rPr>
  </w:style>
  <w:style w:type="character" w:styleId="WW8Num80z0" w:customStyle="1">
    <w:name w:val="WW8Num80z0"/>
    <w:rsid w:val="00124292"/>
    <w:rPr>
      <w:rFonts w:ascii="Symbol" w:hAnsi="Symbol"/>
    </w:rPr>
  </w:style>
  <w:style w:type="character" w:styleId="WW8Num81z0" w:customStyle="1">
    <w:name w:val="WW8Num81z0"/>
    <w:rsid w:val="00124292"/>
    <w:rPr>
      <w:rFonts w:ascii="Symbol" w:hAnsi="Symbol"/>
      <w:color w:val="auto"/>
    </w:rPr>
  </w:style>
  <w:style w:type="character" w:styleId="WW8Num82z0" w:customStyle="1">
    <w:name w:val="WW8Num82z0"/>
    <w:rsid w:val="00124292"/>
    <w:rPr>
      <w:rFonts w:ascii="Symbol" w:hAnsi="Symbol"/>
      <w:color w:val="auto"/>
    </w:rPr>
  </w:style>
  <w:style w:type="character" w:styleId="WW8Num83z0" w:customStyle="1">
    <w:name w:val="WW8Num83z0"/>
    <w:rsid w:val="00124292"/>
    <w:rPr>
      <w:rFonts w:ascii="Symbol" w:hAnsi="Symbol"/>
    </w:rPr>
  </w:style>
  <w:style w:type="character" w:styleId="WW8Num84z0" w:customStyle="1">
    <w:name w:val="WW8Num84z0"/>
    <w:rsid w:val="00124292"/>
    <w:rPr>
      <w:rFonts w:ascii="Symbol" w:hAnsi="Symbol"/>
      <w:color w:val="auto"/>
    </w:rPr>
  </w:style>
  <w:style w:type="character" w:styleId="WW8Num85z0" w:customStyle="1">
    <w:name w:val="WW8Num85z0"/>
    <w:rsid w:val="00124292"/>
    <w:rPr>
      <w:rFonts w:ascii="Symbol" w:hAnsi="Symbol"/>
      <w:color w:val="auto"/>
    </w:rPr>
  </w:style>
  <w:style w:type="character" w:styleId="WW8Num86z0" w:customStyle="1">
    <w:name w:val="WW8Num86z0"/>
    <w:rsid w:val="00124292"/>
    <w:rPr>
      <w:rFonts w:ascii="Symbol" w:hAnsi="Symbol"/>
    </w:rPr>
  </w:style>
  <w:style w:type="character" w:styleId="WW8Num86z1" w:customStyle="1">
    <w:name w:val="WW8Num86z1"/>
    <w:rsid w:val="00124292"/>
    <w:rPr>
      <w:rFonts w:ascii="Courier New" w:hAnsi="Courier New"/>
    </w:rPr>
  </w:style>
  <w:style w:type="character" w:styleId="WW8Num86z2" w:customStyle="1">
    <w:name w:val="WW8Num86z2"/>
    <w:rsid w:val="00124292"/>
    <w:rPr>
      <w:rFonts w:ascii="Wingdings" w:hAnsi="Wingdings"/>
    </w:rPr>
  </w:style>
  <w:style w:type="character" w:styleId="WW8Num87z0" w:customStyle="1">
    <w:name w:val="WW8Num87z0"/>
    <w:rsid w:val="00124292"/>
    <w:rPr>
      <w:rFonts w:ascii="Symbol" w:hAnsi="Symbol"/>
    </w:rPr>
  </w:style>
  <w:style w:type="character" w:styleId="WW8Num88z0" w:customStyle="1">
    <w:name w:val="WW8Num88z0"/>
    <w:rsid w:val="00124292"/>
    <w:rPr>
      <w:rFonts w:ascii="Symbol" w:hAnsi="Symbol"/>
    </w:rPr>
  </w:style>
  <w:style w:type="character" w:styleId="WW8Num89z0" w:customStyle="1">
    <w:name w:val="WW8Num89z0"/>
    <w:rsid w:val="00124292"/>
    <w:rPr>
      <w:rFonts w:ascii="Symbol" w:hAnsi="Symbol"/>
      <w:color w:val="auto"/>
    </w:rPr>
  </w:style>
  <w:style w:type="character" w:styleId="WW8Num90z0" w:customStyle="1">
    <w:name w:val="WW8Num90z0"/>
    <w:rsid w:val="00124292"/>
    <w:rPr>
      <w:rFonts w:ascii="Symbol" w:hAnsi="Symbol"/>
    </w:rPr>
  </w:style>
  <w:style w:type="character" w:styleId="WW8Num91z0" w:customStyle="1">
    <w:name w:val="WW8Num91z0"/>
    <w:rsid w:val="00124292"/>
    <w:rPr>
      <w:rFonts w:ascii="Symbol" w:hAnsi="Symbol"/>
    </w:rPr>
  </w:style>
  <w:style w:type="character" w:styleId="WW8Num93z0" w:customStyle="1">
    <w:name w:val="WW8Num93z0"/>
    <w:rsid w:val="00124292"/>
    <w:rPr>
      <w:rFonts w:ascii="Symbol" w:hAnsi="Symbol"/>
      <w:color w:val="auto"/>
    </w:rPr>
  </w:style>
  <w:style w:type="character" w:styleId="WW8Num93z1" w:customStyle="1">
    <w:name w:val="WW8Num93z1"/>
    <w:rsid w:val="00124292"/>
    <w:rPr>
      <w:rFonts w:ascii="Courier New" w:hAnsi="Courier New"/>
    </w:rPr>
  </w:style>
  <w:style w:type="character" w:styleId="WW8Num93z2" w:customStyle="1">
    <w:name w:val="WW8Num93z2"/>
    <w:rsid w:val="00124292"/>
    <w:rPr>
      <w:rFonts w:ascii="Wingdings" w:hAnsi="Wingdings"/>
    </w:rPr>
  </w:style>
  <w:style w:type="character" w:styleId="WW8Num93z3" w:customStyle="1">
    <w:name w:val="WW8Num93z3"/>
    <w:rsid w:val="00124292"/>
    <w:rPr>
      <w:rFonts w:ascii="Symbol" w:hAnsi="Symbol"/>
    </w:rPr>
  </w:style>
  <w:style w:type="character" w:styleId="WW8Num94z0" w:customStyle="1">
    <w:name w:val="WW8Num94z0"/>
    <w:rsid w:val="00124292"/>
    <w:rPr>
      <w:rFonts w:ascii="Symbol" w:hAnsi="Symbol"/>
      <w:color w:val="auto"/>
    </w:rPr>
  </w:style>
  <w:style w:type="character" w:styleId="WW8Num95z0" w:customStyle="1">
    <w:name w:val="WW8Num95z0"/>
    <w:rsid w:val="00124292"/>
    <w:rPr>
      <w:rFonts w:ascii="Symbol" w:hAnsi="Symbol"/>
      <w:color w:val="auto"/>
    </w:rPr>
  </w:style>
  <w:style w:type="character" w:styleId="WW8Num96z0" w:customStyle="1">
    <w:name w:val="WW8Num96z0"/>
    <w:rsid w:val="00124292"/>
    <w:rPr>
      <w:rFonts w:ascii="Symbol" w:hAnsi="Symbol"/>
      <w:color w:val="auto"/>
    </w:rPr>
  </w:style>
  <w:style w:type="character" w:styleId="WW8Num97z0" w:customStyle="1">
    <w:name w:val="WW8Num97z0"/>
    <w:rsid w:val="00124292"/>
    <w:rPr>
      <w:rFonts w:ascii="Symbol" w:hAnsi="Symbol"/>
    </w:rPr>
  </w:style>
  <w:style w:type="character" w:styleId="WW8Num98z0" w:customStyle="1">
    <w:name w:val="WW8Num98z0"/>
    <w:rsid w:val="00124292"/>
    <w:rPr>
      <w:rFonts w:ascii="Symbol" w:hAnsi="Symbol"/>
      <w:color w:val="auto"/>
    </w:rPr>
  </w:style>
  <w:style w:type="character" w:styleId="WW8Num99z0" w:customStyle="1">
    <w:name w:val="WW8Num99z0"/>
    <w:rsid w:val="00124292"/>
    <w:rPr>
      <w:rFonts w:ascii="Symbol" w:hAnsi="Symbol"/>
      <w:color w:val="auto"/>
    </w:rPr>
  </w:style>
  <w:style w:type="character" w:styleId="WW8Num100z0" w:customStyle="1">
    <w:name w:val="WW8Num100z0"/>
    <w:rsid w:val="00124292"/>
    <w:rPr>
      <w:rFonts w:ascii="Symbol" w:hAnsi="Symbol"/>
      <w:color w:val="auto"/>
    </w:rPr>
  </w:style>
  <w:style w:type="character" w:styleId="WW8Num100z1" w:customStyle="1">
    <w:name w:val="WW8Num100z1"/>
    <w:rsid w:val="00124292"/>
    <w:rPr>
      <w:rFonts w:ascii="Courier New" w:hAnsi="Courier New"/>
    </w:rPr>
  </w:style>
  <w:style w:type="character" w:styleId="WW8Num100z2" w:customStyle="1">
    <w:name w:val="WW8Num100z2"/>
    <w:rsid w:val="00124292"/>
    <w:rPr>
      <w:rFonts w:ascii="Wingdings" w:hAnsi="Wingdings"/>
    </w:rPr>
  </w:style>
  <w:style w:type="character" w:styleId="WW8Num100z3" w:customStyle="1">
    <w:name w:val="WW8Num100z3"/>
    <w:rsid w:val="00124292"/>
    <w:rPr>
      <w:rFonts w:ascii="Symbol" w:hAnsi="Symbol"/>
    </w:rPr>
  </w:style>
  <w:style w:type="character" w:styleId="WW8Num101z0" w:customStyle="1">
    <w:name w:val="WW8Num101z0"/>
    <w:rsid w:val="00124292"/>
    <w:rPr>
      <w:rFonts w:ascii="Symbol" w:hAnsi="Symbol"/>
    </w:rPr>
  </w:style>
  <w:style w:type="character" w:styleId="WW8Num102z0" w:customStyle="1">
    <w:name w:val="WW8Num102z0"/>
    <w:rsid w:val="00124292"/>
    <w:rPr>
      <w:rFonts w:ascii="Symbol" w:hAnsi="Symbol"/>
      <w:color w:val="auto"/>
    </w:rPr>
  </w:style>
  <w:style w:type="character" w:styleId="WW8Num102z1" w:customStyle="1">
    <w:name w:val="WW8Num102z1"/>
    <w:rsid w:val="00124292"/>
    <w:rPr>
      <w:rFonts w:ascii="Courier New" w:hAnsi="Courier New"/>
    </w:rPr>
  </w:style>
  <w:style w:type="character" w:styleId="WW8Num102z2" w:customStyle="1">
    <w:name w:val="WW8Num102z2"/>
    <w:rsid w:val="00124292"/>
    <w:rPr>
      <w:rFonts w:ascii="Wingdings" w:hAnsi="Wingdings"/>
    </w:rPr>
  </w:style>
  <w:style w:type="character" w:styleId="WW8Num102z3" w:customStyle="1">
    <w:name w:val="WW8Num102z3"/>
    <w:rsid w:val="00124292"/>
    <w:rPr>
      <w:rFonts w:ascii="Symbol" w:hAnsi="Symbol"/>
    </w:rPr>
  </w:style>
  <w:style w:type="character" w:styleId="WW8Num103z0" w:customStyle="1">
    <w:name w:val="WW8Num103z0"/>
    <w:rsid w:val="00124292"/>
    <w:rPr>
      <w:rFonts w:ascii="Symbol" w:hAnsi="Symbol"/>
      <w:color w:val="auto"/>
    </w:rPr>
  </w:style>
  <w:style w:type="character" w:styleId="WW8Num104z0" w:customStyle="1">
    <w:name w:val="WW8Num104z0"/>
    <w:rsid w:val="00124292"/>
    <w:rPr>
      <w:rFonts w:ascii="Symbol" w:hAnsi="Symbol"/>
    </w:rPr>
  </w:style>
  <w:style w:type="character" w:styleId="WW8Num105z0" w:customStyle="1">
    <w:name w:val="WW8Num105z0"/>
    <w:rsid w:val="00124292"/>
    <w:rPr>
      <w:rFonts w:ascii="Symbol" w:hAnsi="Symbol"/>
    </w:rPr>
  </w:style>
  <w:style w:type="character" w:styleId="WW8Num106z0" w:customStyle="1">
    <w:name w:val="WW8Num106z0"/>
    <w:rsid w:val="00124292"/>
    <w:rPr>
      <w:rFonts w:ascii="Symbol" w:hAnsi="Symbol"/>
    </w:rPr>
  </w:style>
  <w:style w:type="character" w:styleId="WW8Num107z0" w:customStyle="1">
    <w:name w:val="WW8Num107z0"/>
    <w:rsid w:val="00124292"/>
    <w:rPr>
      <w:rFonts w:ascii="Symbol" w:hAnsi="Symbol"/>
    </w:rPr>
  </w:style>
  <w:style w:type="character" w:styleId="WW8Num108z0" w:customStyle="1">
    <w:name w:val="WW8Num108z0"/>
    <w:rsid w:val="00124292"/>
    <w:rPr>
      <w:rFonts w:ascii="Symbol" w:hAnsi="Symbol"/>
    </w:rPr>
  </w:style>
  <w:style w:type="character" w:styleId="WW8Num109z0" w:customStyle="1">
    <w:name w:val="WW8Num109z0"/>
    <w:rsid w:val="00124292"/>
    <w:rPr>
      <w:rFonts w:ascii="Symbol" w:hAnsi="Symbol"/>
      <w:color w:val="auto"/>
    </w:rPr>
  </w:style>
  <w:style w:type="character" w:styleId="WW8Num110z0" w:customStyle="1">
    <w:name w:val="WW8Num110z0"/>
    <w:rsid w:val="00124292"/>
    <w:rPr>
      <w:rFonts w:ascii="Symbol" w:hAnsi="Symbol"/>
      <w:color w:val="auto"/>
    </w:rPr>
  </w:style>
  <w:style w:type="character" w:styleId="WW8Num111z0" w:customStyle="1">
    <w:name w:val="WW8Num111z0"/>
    <w:rsid w:val="00124292"/>
    <w:rPr>
      <w:rFonts w:ascii="Symbol" w:hAnsi="Symbol"/>
      <w:color w:val="auto"/>
    </w:rPr>
  </w:style>
  <w:style w:type="character" w:styleId="WW8Num112z0" w:customStyle="1">
    <w:name w:val="WW8Num112z0"/>
    <w:rsid w:val="00124292"/>
    <w:rPr>
      <w:rFonts w:ascii="Symbol" w:hAnsi="Symbol"/>
      <w:color w:val="auto"/>
    </w:rPr>
  </w:style>
  <w:style w:type="character" w:styleId="WW8Num113z0" w:customStyle="1">
    <w:name w:val="WW8Num113z0"/>
    <w:rsid w:val="00124292"/>
    <w:rPr>
      <w:i/>
    </w:rPr>
  </w:style>
  <w:style w:type="character" w:styleId="WW8Num114z0" w:customStyle="1">
    <w:name w:val="WW8Num114z0"/>
    <w:rsid w:val="00124292"/>
    <w:rPr>
      <w:rFonts w:ascii="Symbol" w:hAnsi="Symbol"/>
    </w:rPr>
  </w:style>
  <w:style w:type="character" w:styleId="WW8Num115z0" w:customStyle="1">
    <w:name w:val="WW8Num115z0"/>
    <w:rsid w:val="00124292"/>
    <w:rPr>
      <w:rFonts w:ascii="Symbol" w:hAnsi="Symbol"/>
    </w:rPr>
  </w:style>
  <w:style w:type="character" w:styleId="WW8Num116z0" w:customStyle="1">
    <w:name w:val="WW8Num116z0"/>
    <w:rsid w:val="00124292"/>
    <w:rPr>
      <w:rFonts w:ascii="Symbol" w:hAnsi="Symbol"/>
      <w:color w:val="auto"/>
    </w:rPr>
  </w:style>
  <w:style w:type="character" w:styleId="WW8Num117z0" w:customStyle="1">
    <w:name w:val="WW8Num117z0"/>
    <w:rsid w:val="00124292"/>
    <w:rPr>
      <w:rFonts w:ascii="Symbol" w:hAnsi="Symbol"/>
    </w:rPr>
  </w:style>
  <w:style w:type="character" w:styleId="WW8Num118z0" w:customStyle="1">
    <w:name w:val="WW8Num118z0"/>
    <w:rsid w:val="00124292"/>
    <w:rPr>
      <w:rFonts w:ascii="Symbol" w:hAnsi="Symbol"/>
    </w:rPr>
  </w:style>
  <w:style w:type="character" w:styleId="WW8Num119z0" w:customStyle="1">
    <w:name w:val="WW8Num119z0"/>
    <w:rsid w:val="00124292"/>
    <w:rPr>
      <w:rFonts w:ascii="Symbol" w:hAnsi="Symbol"/>
    </w:rPr>
  </w:style>
  <w:style w:type="character" w:styleId="WW8Num119z1" w:customStyle="1">
    <w:name w:val="WW8Num119z1"/>
    <w:rsid w:val="00124292"/>
    <w:rPr>
      <w:rFonts w:ascii="Courier New" w:hAnsi="Courier New"/>
    </w:rPr>
  </w:style>
  <w:style w:type="character" w:styleId="WW8Num119z2" w:customStyle="1">
    <w:name w:val="WW8Num119z2"/>
    <w:rsid w:val="00124292"/>
    <w:rPr>
      <w:rFonts w:ascii="Wingdings" w:hAnsi="Wingdings"/>
    </w:rPr>
  </w:style>
  <w:style w:type="character" w:styleId="WW8Num120z0" w:customStyle="1">
    <w:name w:val="WW8Num120z0"/>
    <w:rsid w:val="00124292"/>
    <w:rPr>
      <w:rFonts w:ascii="Symbol" w:hAnsi="Symbol"/>
    </w:rPr>
  </w:style>
  <w:style w:type="character" w:styleId="WW8Num121z0" w:customStyle="1">
    <w:name w:val="WW8Num121z0"/>
    <w:rsid w:val="00124292"/>
    <w:rPr>
      <w:rFonts w:ascii="Symbol" w:hAnsi="Symbol"/>
      <w:color w:val="auto"/>
    </w:rPr>
  </w:style>
  <w:style w:type="character" w:styleId="WW8Num122z0" w:customStyle="1">
    <w:name w:val="WW8Num122z0"/>
    <w:rsid w:val="00124292"/>
    <w:rPr>
      <w:rFonts w:ascii="Symbol" w:hAnsi="Symbol"/>
    </w:rPr>
  </w:style>
  <w:style w:type="character" w:styleId="WW8Num123z0" w:customStyle="1">
    <w:name w:val="WW8Num123z0"/>
    <w:rsid w:val="00124292"/>
    <w:rPr>
      <w:rFonts w:ascii="Symbol" w:hAnsi="Symbol"/>
      <w:color w:val="auto"/>
    </w:rPr>
  </w:style>
  <w:style w:type="character" w:styleId="WW8Num124z0" w:customStyle="1">
    <w:name w:val="WW8Num124z0"/>
    <w:rsid w:val="00124292"/>
    <w:rPr>
      <w:rFonts w:ascii="Symbol" w:hAnsi="Symbol"/>
      <w:color w:val="auto"/>
    </w:rPr>
  </w:style>
  <w:style w:type="character" w:styleId="WW8Num124z1" w:customStyle="1">
    <w:name w:val="WW8Num124z1"/>
    <w:rsid w:val="00124292"/>
    <w:rPr>
      <w:rFonts w:ascii="Times New Roman" w:hAnsi="Times New Roman"/>
    </w:rPr>
  </w:style>
  <w:style w:type="character" w:styleId="WW8Num124z2" w:customStyle="1">
    <w:name w:val="WW8Num124z2"/>
    <w:rsid w:val="00124292"/>
    <w:rPr>
      <w:rFonts w:ascii="Wingdings" w:hAnsi="Wingdings"/>
    </w:rPr>
  </w:style>
  <w:style w:type="character" w:styleId="WW8Num124z3" w:customStyle="1">
    <w:name w:val="WW8Num124z3"/>
    <w:rsid w:val="00124292"/>
    <w:rPr>
      <w:rFonts w:ascii="Symbol" w:hAnsi="Symbol"/>
    </w:rPr>
  </w:style>
  <w:style w:type="character" w:styleId="WW8Num124z4" w:customStyle="1">
    <w:name w:val="WW8Num124z4"/>
    <w:rsid w:val="00124292"/>
    <w:rPr>
      <w:rFonts w:ascii="Courier New" w:hAnsi="Courier New"/>
    </w:rPr>
  </w:style>
  <w:style w:type="character" w:styleId="WW8Num125z0" w:customStyle="1">
    <w:name w:val="WW8Num125z0"/>
    <w:rsid w:val="00124292"/>
    <w:rPr>
      <w:rFonts w:ascii="Symbol" w:hAnsi="Symbol"/>
    </w:rPr>
  </w:style>
  <w:style w:type="character" w:styleId="WW8Num126z0" w:customStyle="1">
    <w:name w:val="WW8Num126z0"/>
    <w:rsid w:val="00124292"/>
    <w:rPr>
      <w:rFonts w:ascii="Symbol" w:hAnsi="Symbol"/>
      <w:color w:val="auto"/>
    </w:rPr>
  </w:style>
  <w:style w:type="character" w:styleId="WW8Num127z0" w:customStyle="1">
    <w:name w:val="WW8Num127z0"/>
    <w:rsid w:val="00124292"/>
    <w:rPr>
      <w:rFonts w:ascii="Symbol" w:hAnsi="Symbol"/>
    </w:rPr>
  </w:style>
  <w:style w:type="character" w:styleId="WW8Num128z0" w:customStyle="1">
    <w:name w:val="WW8Num128z0"/>
    <w:rsid w:val="00124292"/>
    <w:rPr>
      <w:rFonts w:ascii="Symbol" w:hAnsi="Symbol"/>
    </w:rPr>
  </w:style>
  <w:style w:type="character" w:styleId="WW8Num129z0" w:customStyle="1">
    <w:name w:val="WW8Num129z0"/>
    <w:rsid w:val="00124292"/>
    <w:rPr>
      <w:rFonts w:ascii="Symbol" w:hAnsi="Symbol"/>
    </w:rPr>
  </w:style>
  <w:style w:type="character" w:styleId="WW8Num131z0" w:customStyle="1">
    <w:name w:val="WW8Num131z0"/>
    <w:rsid w:val="00124292"/>
    <w:rPr>
      <w:rFonts w:ascii="Symbol" w:hAnsi="Symbol"/>
    </w:rPr>
  </w:style>
  <w:style w:type="character" w:styleId="WW8Num132z0" w:customStyle="1">
    <w:name w:val="WW8Num132z0"/>
    <w:rsid w:val="00124292"/>
    <w:rPr>
      <w:rFonts w:ascii="Symbol" w:hAnsi="Symbol"/>
      <w:color w:val="auto"/>
    </w:rPr>
  </w:style>
  <w:style w:type="character" w:styleId="WW8Num132z1" w:customStyle="1">
    <w:name w:val="WW8Num132z1"/>
    <w:rsid w:val="00124292"/>
    <w:rPr>
      <w:rFonts w:ascii="Courier New" w:hAnsi="Courier New"/>
    </w:rPr>
  </w:style>
  <w:style w:type="character" w:styleId="WW8Num132z2" w:customStyle="1">
    <w:name w:val="WW8Num132z2"/>
    <w:rsid w:val="00124292"/>
    <w:rPr>
      <w:rFonts w:ascii="Wingdings" w:hAnsi="Wingdings"/>
    </w:rPr>
  </w:style>
  <w:style w:type="character" w:styleId="WW8Num132z3" w:customStyle="1">
    <w:name w:val="WW8Num132z3"/>
    <w:rsid w:val="00124292"/>
    <w:rPr>
      <w:rFonts w:ascii="Symbol" w:hAnsi="Symbol"/>
    </w:rPr>
  </w:style>
  <w:style w:type="character" w:styleId="WW8Num133z0" w:customStyle="1">
    <w:name w:val="WW8Num133z0"/>
    <w:rsid w:val="00124292"/>
    <w:rPr>
      <w:rFonts w:ascii="Symbol" w:hAnsi="Symbol"/>
      <w:color w:val="auto"/>
    </w:rPr>
  </w:style>
  <w:style w:type="character" w:styleId="WW8Num134z0" w:customStyle="1">
    <w:name w:val="WW8Num134z0"/>
    <w:rsid w:val="00124292"/>
    <w:rPr>
      <w:rFonts w:ascii="Symbol" w:hAnsi="Symbol"/>
    </w:rPr>
  </w:style>
  <w:style w:type="character" w:styleId="WW8Num135z0" w:customStyle="1">
    <w:name w:val="WW8Num135z0"/>
    <w:rsid w:val="00124292"/>
    <w:rPr>
      <w:rFonts w:ascii="Symbol" w:hAnsi="Symbol"/>
    </w:rPr>
  </w:style>
  <w:style w:type="character" w:styleId="WW8Num136z0" w:customStyle="1">
    <w:name w:val="WW8Num136z0"/>
    <w:rsid w:val="00124292"/>
    <w:rPr>
      <w:rFonts w:ascii="Symbol" w:hAnsi="Symbol"/>
    </w:rPr>
  </w:style>
  <w:style w:type="character" w:styleId="WW8Num137z0" w:customStyle="1">
    <w:name w:val="WW8Num137z0"/>
    <w:rsid w:val="00124292"/>
    <w:rPr>
      <w:rFonts w:ascii="Symbol" w:hAnsi="Symbol"/>
    </w:rPr>
  </w:style>
  <w:style w:type="character" w:styleId="WW8Num138z0" w:customStyle="1">
    <w:name w:val="WW8Num138z0"/>
    <w:rsid w:val="00124292"/>
    <w:rPr>
      <w:rFonts w:ascii="Symbol" w:hAnsi="Symbol"/>
    </w:rPr>
  </w:style>
  <w:style w:type="character" w:styleId="WW8Num139z0" w:customStyle="1">
    <w:name w:val="WW8Num139z0"/>
    <w:rsid w:val="00124292"/>
    <w:rPr>
      <w:rFonts w:ascii="Symbol" w:hAnsi="Symbol"/>
      <w:color w:val="auto"/>
    </w:rPr>
  </w:style>
  <w:style w:type="character" w:styleId="WW8Num139z1" w:customStyle="1">
    <w:name w:val="WW8Num139z1"/>
    <w:rsid w:val="00124292"/>
    <w:rPr>
      <w:rFonts w:ascii="Courier New" w:hAnsi="Courier New"/>
    </w:rPr>
  </w:style>
  <w:style w:type="character" w:styleId="WW8Num139z2" w:customStyle="1">
    <w:name w:val="WW8Num139z2"/>
    <w:rsid w:val="00124292"/>
    <w:rPr>
      <w:rFonts w:ascii="Wingdings" w:hAnsi="Wingdings"/>
    </w:rPr>
  </w:style>
  <w:style w:type="character" w:styleId="WW8Num139z3" w:customStyle="1">
    <w:name w:val="WW8Num139z3"/>
    <w:rsid w:val="00124292"/>
    <w:rPr>
      <w:rFonts w:ascii="Symbol" w:hAnsi="Symbol"/>
    </w:rPr>
  </w:style>
  <w:style w:type="character" w:styleId="WW8Num140z0" w:customStyle="1">
    <w:name w:val="WW8Num140z0"/>
    <w:rsid w:val="00124292"/>
    <w:rPr>
      <w:rFonts w:ascii="Symbol" w:hAnsi="Symbol"/>
      <w:color w:val="auto"/>
    </w:rPr>
  </w:style>
  <w:style w:type="character" w:styleId="WW8Num141z0" w:customStyle="1">
    <w:name w:val="WW8Num141z0"/>
    <w:rsid w:val="00124292"/>
    <w:rPr>
      <w:rFonts w:ascii="Symbol" w:hAnsi="Symbol"/>
    </w:rPr>
  </w:style>
  <w:style w:type="character" w:styleId="WW8Num142z0" w:customStyle="1">
    <w:name w:val="WW8Num142z0"/>
    <w:rsid w:val="00124292"/>
    <w:rPr>
      <w:rFonts w:ascii="Symbol" w:hAnsi="Symbol"/>
      <w:color w:val="auto"/>
    </w:rPr>
  </w:style>
  <w:style w:type="character" w:styleId="WW8Num143z0" w:customStyle="1">
    <w:name w:val="WW8Num143z0"/>
    <w:rsid w:val="00124292"/>
    <w:rPr>
      <w:rFonts w:ascii="Symbol" w:hAnsi="Symbol"/>
      <w:color w:val="auto"/>
    </w:rPr>
  </w:style>
  <w:style w:type="character" w:styleId="WW8Num144z0" w:customStyle="1">
    <w:name w:val="WW8Num144z0"/>
    <w:rsid w:val="00124292"/>
    <w:rPr>
      <w:rFonts w:ascii="Symbol" w:hAnsi="Symbol"/>
    </w:rPr>
  </w:style>
  <w:style w:type="character" w:styleId="WW8Num145z0" w:customStyle="1">
    <w:name w:val="WW8Num145z0"/>
    <w:rsid w:val="00124292"/>
    <w:rPr>
      <w:rFonts w:ascii="Symbol" w:hAnsi="Symbol"/>
    </w:rPr>
  </w:style>
  <w:style w:type="character" w:styleId="WW8Num145z1" w:customStyle="1">
    <w:name w:val="WW8Num145z1"/>
    <w:rsid w:val="00124292"/>
    <w:rPr>
      <w:rFonts w:ascii="Courier New" w:hAnsi="Courier New"/>
    </w:rPr>
  </w:style>
  <w:style w:type="character" w:styleId="WW8Num145z2" w:customStyle="1">
    <w:name w:val="WW8Num145z2"/>
    <w:rsid w:val="00124292"/>
    <w:rPr>
      <w:rFonts w:ascii="Wingdings" w:hAnsi="Wingdings"/>
    </w:rPr>
  </w:style>
  <w:style w:type="character" w:styleId="WW8Num146z0" w:customStyle="1">
    <w:name w:val="WW8Num146z0"/>
    <w:rsid w:val="00124292"/>
    <w:rPr>
      <w:rFonts w:ascii="Symbol" w:hAnsi="Symbol"/>
    </w:rPr>
  </w:style>
  <w:style w:type="character" w:styleId="WW8Num147z0" w:customStyle="1">
    <w:name w:val="WW8Num147z0"/>
    <w:rsid w:val="00124292"/>
    <w:rPr>
      <w:rFonts w:ascii="Symbol" w:hAnsi="Symbol"/>
      <w:color w:val="auto"/>
    </w:rPr>
  </w:style>
  <w:style w:type="character" w:styleId="WW8Num148z0" w:customStyle="1">
    <w:name w:val="WW8Num148z0"/>
    <w:rsid w:val="00124292"/>
    <w:rPr>
      <w:rFonts w:ascii="Symbol" w:hAnsi="Symbol"/>
      <w:color w:val="auto"/>
    </w:rPr>
  </w:style>
  <w:style w:type="character" w:styleId="WW8Num149z0" w:customStyle="1">
    <w:name w:val="WW8Num149z0"/>
    <w:rsid w:val="00124292"/>
    <w:rPr>
      <w:rFonts w:ascii="Symbol" w:hAnsi="Symbol"/>
      <w:color w:val="auto"/>
    </w:rPr>
  </w:style>
  <w:style w:type="character" w:styleId="WW8Num149z1" w:customStyle="1">
    <w:name w:val="WW8Num149z1"/>
    <w:rsid w:val="00124292"/>
    <w:rPr>
      <w:rFonts w:ascii="Courier New" w:hAnsi="Courier New"/>
    </w:rPr>
  </w:style>
  <w:style w:type="character" w:styleId="WW8Num149z2" w:customStyle="1">
    <w:name w:val="WW8Num149z2"/>
    <w:rsid w:val="00124292"/>
    <w:rPr>
      <w:rFonts w:ascii="Wingdings" w:hAnsi="Wingdings"/>
    </w:rPr>
  </w:style>
  <w:style w:type="character" w:styleId="WW8Num149z3" w:customStyle="1">
    <w:name w:val="WW8Num149z3"/>
    <w:rsid w:val="00124292"/>
    <w:rPr>
      <w:rFonts w:ascii="Symbol" w:hAnsi="Symbol"/>
    </w:rPr>
  </w:style>
  <w:style w:type="character" w:styleId="WW8Num150z0" w:customStyle="1">
    <w:name w:val="WW8Num150z0"/>
    <w:rsid w:val="00124292"/>
    <w:rPr>
      <w:rFonts w:ascii="Symbol" w:hAnsi="Symbol"/>
      <w:color w:val="auto"/>
    </w:rPr>
  </w:style>
  <w:style w:type="character" w:styleId="WW8Num150z1" w:customStyle="1">
    <w:name w:val="WW8Num150z1"/>
    <w:rsid w:val="00124292"/>
    <w:rPr>
      <w:rFonts w:ascii="Courier New" w:hAnsi="Courier New"/>
    </w:rPr>
  </w:style>
  <w:style w:type="character" w:styleId="WW8Num150z2" w:customStyle="1">
    <w:name w:val="WW8Num150z2"/>
    <w:rsid w:val="00124292"/>
    <w:rPr>
      <w:rFonts w:ascii="Wingdings" w:hAnsi="Wingdings"/>
    </w:rPr>
  </w:style>
  <w:style w:type="character" w:styleId="WW8Num150z3" w:customStyle="1">
    <w:name w:val="WW8Num150z3"/>
    <w:rsid w:val="00124292"/>
    <w:rPr>
      <w:rFonts w:ascii="Symbol" w:hAnsi="Symbol"/>
    </w:rPr>
  </w:style>
  <w:style w:type="character" w:styleId="WW8Num151z0" w:customStyle="1">
    <w:name w:val="WW8Num151z0"/>
    <w:rsid w:val="00124292"/>
    <w:rPr>
      <w:rFonts w:ascii="Symbol" w:hAnsi="Symbol"/>
    </w:rPr>
  </w:style>
  <w:style w:type="character" w:styleId="WW8Num152z0" w:customStyle="1">
    <w:name w:val="WW8Num152z0"/>
    <w:rsid w:val="00124292"/>
    <w:rPr>
      <w:rFonts w:ascii="Symbol" w:hAnsi="Symbol"/>
      <w:color w:val="auto"/>
    </w:rPr>
  </w:style>
  <w:style w:type="character" w:styleId="WW8Num153z0" w:customStyle="1">
    <w:name w:val="WW8Num153z0"/>
    <w:rsid w:val="00124292"/>
    <w:rPr>
      <w:rFonts w:ascii="Symbol" w:hAnsi="Symbol"/>
    </w:rPr>
  </w:style>
  <w:style w:type="character" w:styleId="WW8Num154z0" w:customStyle="1">
    <w:name w:val="WW8Num154z0"/>
    <w:rsid w:val="00124292"/>
    <w:rPr>
      <w:rFonts w:ascii="Symbol" w:hAnsi="Symbol"/>
    </w:rPr>
  </w:style>
  <w:style w:type="character" w:styleId="WW8Num155z0" w:customStyle="1">
    <w:name w:val="WW8Num155z0"/>
    <w:rsid w:val="00124292"/>
    <w:rPr>
      <w:rFonts w:ascii="Symbol" w:hAnsi="Symbol"/>
      <w:color w:val="auto"/>
    </w:rPr>
  </w:style>
  <w:style w:type="character" w:styleId="WW8Num156z0" w:customStyle="1">
    <w:name w:val="WW8Num156z0"/>
    <w:rsid w:val="00124292"/>
    <w:rPr>
      <w:rFonts w:ascii="Symbol" w:hAnsi="Symbol"/>
    </w:rPr>
  </w:style>
  <w:style w:type="character" w:styleId="WW8Num157z0" w:customStyle="1">
    <w:name w:val="WW8Num157z0"/>
    <w:rsid w:val="00124292"/>
    <w:rPr>
      <w:rFonts w:ascii="Symbol" w:hAnsi="Symbol"/>
      <w:color w:val="auto"/>
    </w:rPr>
  </w:style>
  <w:style w:type="character" w:styleId="WW8Num157z1" w:customStyle="1">
    <w:name w:val="WW8Num157z1"/>
    <w:rsid w:val="00124292"/>
    <w:rPr>
      <w:rFonts w:ascii="Courier New" w:hAnsi="Courier New"/>
    </w:rPr>
  </w:style>
  <w:style w:type="character" w:styleId="WW8Num157z2" w:customStyle="1">
    <w:name w:val="WW8Num157z2"/>
    <w:rsid w:val="00124292"/>
    <w:rPr>
      <w:rFonts w:ascii="Wingdings" w:hAnsi="Wingdings"/>
    </w:rPr>
  </w:style>
  <w:style w:type="character" w:styleId="WW8Num157z3" w:customStyle="1">
    <w:name w:val="WW8Num157z3"/>
    <w:rsid w:val="00124292"/>
    <w:rPr>
      <w:rFonts w:ascii="Symbol" w:hAnsi="Symbol"/>
    </w:rPr>
  </w:style>
  <w:style w:type="character" w:styleId="WW8Num158z0" w:customStyle="1">
    <w:name w:val="WW8Num158z0"/>
    <w:rsid w:val="00124292"/>
    <w:rPr>
      <w:i/>
    </w:rPr>
  </w:style>
  <w:style w:type="character" w:styleId="WW8Num159z0" w:customStyle="1">
    <w:name w:val="WW8Num159z0"/>
    <w:rsid w:val="00124292"/>
    <w:rPr>
      <w:rFonts w:ascii="Symbol" w:hAnsi="Symbol"/>
      <w:color w:val="auto"/>
    </w:rPr>
  </w:style>
  <w:style w:type="character" w:styleId="WW8Num160z0" w:customStyle="1">
    <w:name w:val="WW8Num160z0"/>
    <w:rsid w:val="00124292"/>
    <w:rPr>
      <w:rFonts w:ascii="Symbol" w:hAnsi="Symbol"/>
    </w:rPr>
  </w:style>
  <w:style w:type="character" w:styleId="WW8Num161z0" w:customStyle="1">
    <w:name w:val="WW8Num161z0"/>
    <w:rsid w:val="00124292"/>
    <w:rPr>
      <w:rFonts w:ascii="Symbol" w:hAnsi="Symbol"/>
    </w:rPr>
  </w:style>
  <w:style w:type="character" w:styleId="WW8Num162z0" w:customStyle="1">
    <w:name w:val="WW8Num162z0"/>
    <w:rsid w:val="00124292"/>
    <w:rPr>
      <w:rFonts w:ascii="Symbol" w:hAnsi="Symbol"/>
    </w:rPr>
  </w:style>
  <w:style w:type="character" w:styleId="WW8Num163z0" w:customStyle="1">
    <w:name w:val="WW8Num163z0"/>
    <w:rsid w:val="00124292"/>
    <w:rPr>
      <w:rFonts w:ascii="Symbol" w:hAnsi="Symbol"/>
    </w:rPr>
  </w:style>
  <w:style w:type="character" w:styleId="WW8Num164z0" w:customStyle="1">
    <w:name w:val="WW8Num164z0"/>
    <w:rsid w:val="00124292"/>
    <w:rPr>
      <w:rFonts w:ascii="Symbol" w:hAnsi="Symbol"/>
      <w:color w:val="auto"/>
    </w:rPr>
  </w:style>
  <w:style w:type="character" w:styleId="WW8Num164z1" w:customStyle="1">
    <w:name w:val="WW8Num164z1"/>
    <w:rsid w:val="00124292"/>
    <w:rPr>
      <w:rFonts w:ascii="Courier New" w:hAnsi="Courier New"/>
    </w:rPr>
  </w:style>
  <w:style w:type="character" w:styleId="WW8Num164z2" w:customStyle="1">
    <w:name w:val="WW8Num164z2"/>
    <w:rsid w:val="00124292"/>
    <w:rPr>
      <w:rFonts w:ascii="Wingdings" w:hAnsi="Wingdings"/>
    </w:rPr>
  </w:style>
  <w:style w:type="character" w:styleId="WW8Num164z3" w:customStyle="1">
    <w:name w:val="WW8Num164z3"/>
    <w:rsid w:val="00124292"/>
    <w:rPr>
      <w:rFonts w:ascii="Symbol" w:hAnsi="Symbol"/>
    </w:rPr>
  </w:style>
  <w:style w:type="character" w:styleId="WW8Num165z0" w:customStyle="1">
    <w:name w:val="WW8Num165z0"/>
    <w:rsid w:val="00124292"/>
    <w:rPr>
      <w:rFonts w:ascii="Symbol" w:hAnsi="Symbol"/>
    </w:rPr>
  </w:style>
  <w:style w:type="character" w:styleId="WW8Num166z0" w:customStyle="1">
    <w:name w:val="WW8Num166z0"/>
    <w:rsid w:val="00124292"/>
    <w:rPr>
      <w:rFonts w:ascii="Symbol" w:hAnsi="Symbol"/>
      <w:color w:val="auto"/>
    </w:rPr>
  </w:style>
  <w:style w:type="character" w:styleId="WW8Num167z0" w:customStyle="1">
    <w:name w:val="WW8Num167z0"/>
    <w:rsid w:val="00124292"/>
    <w:rPr>
      <w:rFonts w:ascii="Symbol" w:hAnsi="Symbol"/>
    </w:rPr>
  </w:style>
  <w:style w:type="character" w:styleId="WW8Num168z0" w:customStyle="1">
    <w:name w:val="WW8Num168z0"/>
    <w:rsid w:val="00124292"/>
    <w:rPr>
      <w:rFonts w:ascii="Symbol" w:hAnsi="Symbol"/>
      <w:color w:val="auto"/>
    </w:rPr>
  </w:style>
  <w:style w:type="character" w:styleId="WW8Num168z1" w:customStyle="1">
    <w:name w:val="WW8Num168z1"/>
    <w:rsid w:val="00124292"/>
    <w:rPr>
      <w:rFonts w:ascii="Courier New" w:hAnsi="Courier New"/>
    </w:rPr>
  </w:style>
  <w:style w:type="character" w:styleId="WW8Num168z2" w:customStyle="1">
    <w:name w:val="WW8Num168z2"/>
    <w:rsid w:val="00124292"/>
    <w:rPr>
      <w:rFonts w:ascii="Wingdings" w:hAnsi="Wingdings"/>
    </w:rPr>
  </w:style>
  <w:style w:type="character" w:styleId="WW8Num168z3" w:customStyle="1">
    <w:name w:val="WW8Num168z3"/>
    <w:rsid w:val="00124292"/>
    <w:rPr>
      <w:rFonts w:ascii="Symbol" w:hAnsi="Symbol"/>
    </w:rPr>
  </w:style>
  <w:style w:type="character" w:styleId="WW8Num169z0" w:customStyle="1">
    <w:name w:val="WW8Num169z0"/>
    <w:rsid w:val="00124292"/>
    <w:rPr>
      <w:rFonts w:ascii="Symbol" w:hAnsi="Symbol"/>
    </w:rPr>
  </w:style>
  <w:style w:type="character" w:styleId="WW8Num170z0" w:customStyle="1">
    <w:name w:val="WW8Num170z0"/>
    <w:rsid w:val="00124292"/>
    <w:rPr>
      <w:rFonts w:ascii="Symbol" w:hAnsi="Symbol"/>
      <w:color w:val="auto"/>
    </w:rPr>
  </w:style>
  <w:style w:type="character" w:styleId="WW8Num171z0" w:customStyle="1">
    <w:name w:val="WW8Num171z0"/>
    <w:rsid w:val="00124292"/>
    <w:rPr>
      <w:rFonts w:ascii="Symbol" w:hAnsi="Symbol"/>
    </w:rPr>
  </w:style>
  <w:style w:type="character" w:styleId="WW8Num172z0" w:customStyle="1">
    <w:name w:val="WW8Num172z0"/>
    <w:rsid w:val="00124292"/>
    <w:rPr>
      <w:rFonts w:ascii="Symbol" w:hAnsi="Symbol"/>
      <w:color w:val="auto"/>
    </w:rPr>
  </w:style>
  <w:style w:type="character" w:styleId="WW8Num172z1" w:customStyle="1">
    <w:name w:val="WW8Num172z1"/>
    <w:rsid w:val="00124292"/>
    <w:rPr>
      <w:rFonts w:ascii="Courier New" w:hAnsi="Courier New"/>
    </w:rPr>
  </w:style>
  <w:style w:type="character" w:styleId="WW8Num172z2" w:customStyle="1">
    <w:name w:val="WW8Num172z2"/>
    <w:rsid w:val="00124292"/>
    <w:rPr>
      <w:rFonts w:ascii="Wingdings" w:hAnsi="Wingdings"/>
    </w:rPr>
  </w:style>
  <w:style w:type="character" w:styleId="WW8Num172z3" w:customStyle="1">
    <w:name w:val="WW8Num172z3"/>
    <w:rsid w:val="00124292"/>
    <w:rPr>
      <w:rFonts w:ascii="Symbol" w:hAnsi="Symbol"/>
    </w:rPr>
  </w:style>
  <w:style w:type="character" w:styleId="WW8Num173z0" w:customStyle="1">
    <w:name w:val="WW8Num173z0"/>
    <w:rsid w:val="00124292"/>
    <w:rPr>
      <w:rFonts w:ascii="Symbol" w:hAnsi="Symbol"/>
    </w:rPr>
  </w:style>
  <w:style w:type="character" w:styleId="WW8Num174z0" w:customStyle="1">
    <w:name w:val="WW8Num174z0"/>
    <w:rsid w:val="00124292"/>
    <w:rPr>
      <w:rFonts w:ascii="Symbol" w:hAnsi="Symbol"/>
      <w:color w:val="auto"/>
    </w:rPr>
  </w:style>
  <w:style w:type="character" w:styleId="WW8Num174z1" w:customStyle="1">
    <w:name w:val="WW8Num174z1"/>
    <w:rsid w:val="00124292"/>
    <w:rPr>
      <w:rFonts w:ascii="Courier New" w:hAnsi="Courier New"/>
    </w:rPr>
  </w:style>
  <w:style w:type="character" w:styleId="WW8Num174z2" w:customStyle="1">
    <w:name w:val="WW8Num174z2"/>
    <w:rsid w:val="00124292"/>
    <w:rPr>
      <w:rFonts w:ascii="Wingdings" w:hAnsi="Wingdings"/>
    </w:rPr>
  </w:style>
  <w:style w:type="character" w:styleId="WW8Num174z3" w:customStyle="1">
    <w:name w:val="WW8Num174z3"/>
    <w:rsid w:val="00124292"/>
    <w:rPr>
      <w:rFonts w:ascii="Symbol" w:hAnsi="Symbol"/>
    </w:rPr>
  </w:style>
  <w:style w:type="character" w:styleId="WW8Num175z0" w:customStyle="1">
    <w:name w:val="WW8Num175z0"/>
    <w:rsid w:val="00124292"/>
    <w:rPr>
      <w:rFonts w:ascii="Symbol" w:hAnsi="Symbol"/>
    </w:rPr>
  </w:style>
  <w:style w:type="character" w:styleId="WW8Num176z0" w:customStyle="1">
    <w:name w:val="WW8Num176z0"/>
    <w:rsid w:val="00124292"/>
    <w:rPr>
      <w:rFonts w:ascii="Symbol" w:hAnsi="Symbol"/>
    </w:rPr>
  </w:style>
  <w:style w:type="character" w:styleId="WW8Num176z1" w:customStyle="1">
    <w:name w:val="WW8Num176z1"/>
    <w:rsid w:val="00124292"/>
    <w:rPr>
      <w:rFonts w:ascii="Courier New" w:hAnsi="Courier New"/>
    </w:rPr>
  </w:style>
  <w:style w:type="character" w:styleId="WW8Num176z2" w:customStyle="1">
    <w:name w:val="WW8Num176z2"/>
    <w:rsid w:val="00124292"/>
    <w:rPr>
      <w:rFonts w:ascii="Wingdings" w:hAnsi="Wingdings"/>
    </w:rPr>
  </w:style>
  <w:style w:type="character" w:styleId="WW8Num177z0" w:customStyle="1">
    <w:name w:val="WW8Num177z0"/>
    <w:rsid w:val="00124292"/>
    <w:rPr>
      <w:rFonts w:ascii="Symbol" w:hAnsi="Symbol"/>
      <w:color w:val="auto"/>
    </w:rPr>
  </w:style>
  <w:style w:type="character" w:styleId="WW8Num178z0" w:customStyle="1">
    <w:name w:val="WW8Num178z0"/>
    <w:rsid w:val="00124292"/>
    <w:rPr>
      <w:rFonts w:ascii="Symbol" w:hAnsi="Symbol"/>
      <w:color w:val="auto"/>
    </w:rPr>
  </w:style>
  <w:style w:type="character" w:styleId="WW8Num178z1" w:customStyle="1">
    <w:name w:val="WW8Num178z1"/>
    <w:rsid w:val="00124292"/>
    <w:rPr>
      <w:rFonts w:ascii="Courier New" w:hAnsi="Courier New"/>
    </w:rPr>
  </w:style>
  <w:style w:type="character" w:styleId="WW8Num178z2" w:customStyle="1">
    <w:name w:val="WW8Num178z2"/>
    <w:rsid w:val="00124292"/>
    <w:rPr>
      <w:rFonts w:ascii="Wingdings" w:hAnsi="Wingdings"/>
    </w:rPr>
  </w:style>
  <w:style w:type="character" w:styleId="WW8Num178z3" w:customStyle="1">
    <w:name w:val="WW8Num178z3"/>
    <w:rsid w:val="00124292"/>
    <w:rPr>
      <w:rFonts w:ascii="Symbol" w:hAnsi="Symbol"/>
    </w:rPr>
  </w:style>
  <w:style w:type="character" w:styleId="WW8Num179z0" w:customStyle="1">
    <w:name w:val="WW8Num179z0"/>
    <w:rsid w:val="00124292"/>
    <w:rPr>
      <w:rFonts w:ascii="Symbol" w:hAnsi="Symbol"/>
    </w:rPr>
  </w:style>
  <w:style w:type="character" w:styleId="WW8Num180z0" w:customStyle="1">
    <w:name w:val="WW8Num180z0"/>
    <w:rsid w:val="00124292"/>
    <w:rPr>
      <w:rFonts w:ascii="Symbol" w:hAnsi="Symbol"/>
    </w:rPr>
  </w:style>
  <w:style w:type="character" w:styleId="WW8Num181z0" w:customStyle="1">
    <w:name w:val="WW8Num181z0"/>
    <w:rsid w:val="00124292"/>
    <w:rPr>
      <w:rFonts w:ascii="Symbol" w:hAnsi="Symbol"/>
      <w:color w:val="auto"/>
    </w:rPr>
  </w:style>
  <w:style w:type="character" w:styleId="WW8Num182z0" w:customStyle="1">
    <w:name w:val="WW8Num182z0"/>
    <w:rsid w:val="00124292"/>
    <w:rPr>
      <w:rFonts w:ascii="Symbol" w:hAnsi="Symbol"/>
    </w:rPr>
  </w:style>
  <w:style w:type="character" w:styleId="WW8Num183z0" w:customStyle="1">
    <w:name w:val="WW8Num183z0"/>
    <w:rsid w:val="00124292"/>
    <w:rPr>
      <w:rFonts w:ascii="Symbol" w:hAnsi="Symbol"/>
      <w:color w:val="auto"/>
    </w:rPr>
  </w:style>
  <w:style w:type="character" w:styleId="WW8Num184z0" w:customStyle="1">
    <w:name w:val="WW8Num184z0"/>
    <w:rsid w:val="00124292"/>
    <w:rPr>
      <w:rFonts w:ascii="Symbol" w:hAnsi="Symbol"/>
      <w:color w:val="auto"/>
    </w:rPr>
  </w:style>
  <w:style w:type="character" w:styleId="WW8Num185z0" w:customStyle="1">
    <w:name w:val="WW8Num185z0"/>
    <w:rsid w:val="00124292"/>
    <w:rPr>
      <w:rFonts w:ascii="Symbol" w:hAnsi="Symbol"/>
    </w:rPr>
  </w:style>
  <w:style w:type="character" w:styleId="WW8Num186z0" w:customStyle="1">
    <w:name w:val="WW8Num186z0"/>
    <w:rsid w:val="00124292"/>
    <w:rPr>
      <w:rFonts w:ascii="Symbol" w:hAnsi="Symbol"/>
      <w:color w:val="auto"/>
    </w:rPr>
  </w:style>
  <w:style w:type="character" w:styleId="WW8Num187z0" w:customStyle="1">
    <w:name w:val="WW8Num187z0"/>
    <w:rsid w:val="00124292"/>
    <w:rPr>
      <w:rFonts w:ascii="Symbol" w:hAnsi="Symbol"/>
    </w:rPr>
  </w:style>
  <w:style w:type="character" w:styleId="WW8Num188z0" w:customStyle="1">
    <w:name w:val="WW8Num188z0"/>
    <w:rsid w:val="00124292"/>
    <w:rPr>
      <w:rFonts w:ascii="Symbol" w:hAnsi="Symbol"/>
      <w:color w:val="auto"/>
    </w:rPr>
  </w:style>
  <w:style w:type="character" w:styleId="WW8Num188z1" w:customStyle="1">
    <w:name w:val="WW8Num188z1"/>
    <w:rsid w:val="00124292"/>
    <w:rPr>
      <w:rFonts w:ascii="Courier New" w:hAnsi="Courier New"/>
    </w:rPr>
  </w:style>
  <w:style w:type="character" w:styleId="WW8Num188z2" w:customStyle="1">
    <w:name w:val="WW8Num188z2"/>
    <w:rsid w:val="00124292"/>
    <w:rPr>
      <w:rFonts w:ascii="Wingdings" w:hAnsi="Wingdings"/>
    </w:rPr>
  </w:style>
  <w:style w:type="character" w:styleId="WW8Num188z3" w:customStyle="1">
    <w:name w:val="WW8Num188z3"/>
    <w:rsid w:val="00124292"/>
    <w:rPr>
      <w:rFonts w:ascii="Symbol" w:hAnsi="Symbol"/>
    </w:rPr>
  </w:style>
  <w:style w:type="character" w:styleId="WW8Num189z0" w:customStyle="1">
    <w:name w:val="WW8Num189z0"/>
    <w:rsid w:val="00124292"/>
    <w:rPr>
      <w:rFonts w:ascii="Symbol" w:hAnsi="Symbol"/>
    </w:rPr>
  </w:style>
  <w:style w:type="character" w:styleId="WW8Num190z0" w:customStyle="1">
    <w:name w:val="WW8Num190z0"/>
    <w:rsid w:val="00124292"/>
    <w:rPr>
      <w:rFonts w:ascii="Symbol" w:hAnsi="Symbol"/>
    </w:rPr>
  </w:style>
  <w:style w:type="character" w:styleId="WW8Num191z0" w:customStyle="1">
    <w:name w:val="WW8Num191z0"/>
    <w:rsid w:val="00124292"/>
    <w:rPr>
      <w:rFonts w:ascii="Symbol" w:hAnsi="Symbol"/>
    </w:rPr>
  </w:style>
  <w:style w:type="character" w:styleId="WW8Num192z0" w:customStyle="1">
    <w:name w:val="WW8Num192z0"/>
    <w:rsid w:val="00124292"/>
    <w:rPr>
      <w:rFonts w:ascii="Symbol" w:hAnsi="Symbol"/>
    </w:rPr>
  </w:style>
  <w:style w:type="character" w:styleId="WW8Num193z0" w:customStyle="1">
    <w:name w:val="WW8Num193z0"/>
    <w:rsid w:val="00124292"/>
    <w:rPr>
      <w:rFonts w:ascii="Symbol" w:hAnsi="Symbol"/>
      <w:color w:val="auto"/>
    </w:rPr>
  </w:style>
  <w:style w:type="character" w:styleId="WW8Num194z0" w:customStyle="1">
    <w:name w:val="WW8Num194z0"/>
    <w:rsid w:val="00124292"/>
    <w:rPr>
      <w:rFonts w:ascii="Symbol" w:hAnsi="Symbol"/>
    </w:rPr>
  </w:style>
  <w:style w:type="character" w:styleId="WW8Num195z0" w:customStyle="1">
    <w:name w:val="WW8Num195z0"/>
    <w:rsid w:val="00124292"/>
    <w:rPr>
      <w:rFonts w:ascii="Symbol" w:hAnsi="Symbol"/>
      <w:color w:val="auto"/>
    </w:rPr>
  </w:style>
  <w:style w:type="character" w:styleId="WW8Num196z0" w:customStyle="1">
    <w:name w:val="WW8Num196z0"/>
    <w:rsid w:val="00124292"/>
    <w:rPr>
      <w:rFonts w:ascii="Symbol" w:hAnsi="Symbol"/>
    </w:rPr>
  </w:style>
  <w:style w:type="character" w:styleId="WW8Num197z0" w:customStyle="1">
    <w:name w:val="WW8Num197z0"/>
    <w:rsid w:val="00124292"/>
    <w:rPr>
      <w:rFonts w:ascii="Symbol" w:hAnsi="Symbol"/>
      <w:color w:val="auto"/>
    </w:rPr>
  </w:style>
  <w:style w:type="character" w:styleId="WW8Num198z0" w:customStyle="1">
    <w:name w:val="WW8Num198z0"/>
    <w:rsid w:val="00124292"/>
    <w:rPr>
      <w:rFonts w:ascii="Symbol" w:hAnsi="Symbol"/>
    </w:rPr>
  </w:style>
  <w:style w:type="character" w:styleId="WW8Num199z0" w:customStyle="1">
    <w:name w:val="WW8Num199z0"/>
    <w:rsid w:val="00124292"/>
    <w:rPr>
      <w:rFonts w:ascii="Symbol" w:hAnsi="Symbol"/>
    </w:rPr>
  </w:style>
  <w:style w:type="character" w:styleId="WW8Num200z0" w:customStyle="1">
    <w:name w:val="WW8Num200z0"/>
    <w:rsid w:val="00124292"/>
    <w:rPr>
      <w:rFonts w:ascii="Symbol" w:hAnsi="Symbol"/>
      <w:color w:val="auto"/>
    </w:rPr>
  </w:style>
  <w:style w:type="character" w:styleId="WW8Num200z1" w:customStyle="1">
    <w:name w:val="WW8Num200z1"/>
    <w:rsid w:val="00124292"/>
    <w:rPr>
      <w:rFonts w:ascii="Courier New" w:hAnsi="Courier New"/>
    </w:rPr>
  </w:style>
  <w:style w:type="character" w:styleId="WW8Num200z2" w:customStyle="1">
    <w:name w:val="WW8Num200z2"/>
    <w:rsid w:val="00124292"/>
    <w:rPr>
      <w:rFonts w:ascii="Wingdings" w:hAnsi="Wingdings"/>
    </w:rPr>
  </w:style>
  <w:style w:type="character" w:styleId="WW8Num200z3" w:customStyle="1">
    <w:name w:val="WW8Num200z3"/>
    <w:rsid w:val="00124292"/>
    <w:rPr>
      <w:rFonts w:ascii="Symbol" w:hAnsi="Symbol"/>
    </w:rPr>
  </w:style>
  <w:style w:type="character" w:styleId="WW8Num201z0" w:customStyle="1">
    <w:name w:val="WW8Num201z0"/>
    <w:rsid w:val="00124292"/>
    <w:rPr>
      <w:rFonts w:ascii="Symbol" w:hAnsi="Symbol"/>
    </w:rPr>
  </w:style>
  <w:style w:type="character" w:styleId="WW8Num202z0" w:customStyle="1">
    <w:name w:val="WW8Num202z0"/>
    <w:rsid w:val="00124292"/>
    <w:rPr>
      <w:rFonts w:ascii="Symbol" w:hAnsi="Symbol"/>
    </w:rPr>
  </w:style>
  <w:style w:type="character" w:styleId="WW8Num203z0" w:customStyle="1">
    <w:name w:val="WW8Num203z0"/>
    <w:rsid w:val="00124292"/>
    <w:rPr>
      <w:i/>
    </w:rPr>
  </w:style>
  <w:style w:type="character" w:styleId="WW8Num204z0" w:customStyle="1">
    <w:name w:val="WW8Num204z0"/>
    <w:rsid w:val="00124292"/>
    <w:rPr>
      <w:rFonts w:ascii="Symbol" w:hAnsi="Symbol"/>
    </w:rPr>
  </w:style>
  <w:style w:type="character" w:styleId="WW8Num205z0" w:customStyle="1">
    <w:name w:val="WW8Num205z0"/>
    <w:rsid w:val="00124292"/>
    <w:rPr>
      <w:rFonts w:ascii="Symbol" w:hAnsi="Symbol"/>
      <w:color w:val="auto"/>
    </w:rPr>
  </w:style>
  <w:style w:type="character" w:styleId="WW8Num205z1" w:customStyle="1">
    <w:name w:val="WW8Num205z1"/>
    <w:rsid w:val="00124292"/>
    <w:rPr>
      <w:rFonts w:ascii="Courier New" w:hAnsi="Courier New"/>
    </w:rPr>
  </w:style>
  <w:style w:type="character" w:styleId="WW8Num205z2" w:customStyle="1">
    <w:name w:val="WW8Num205z2"/>
    <w:rsid w:val="00124292"/>
    <w:rPr>
      <w:rFonts w:ascii="Wingdings" w:hAnsi="Wingdings"/>
    </w:rPr>
  </w:style>
  <w:style w:type="character" w:styleId="WW8Num205z3" w:customStyle="1">
    <w:name w:val="WW8Num205z3"/>
    <w:rsid w:val="00124292"/>
    <w:rPr>
      <w:rFonts w:ascii="Symbol" w:hAnsi="Symbol"/>
    </w:rPr>
  </w:style>
  <w:style w:type="character" w:styleId="WW8Num206z0" w:customStyle="1">
    <w:name w:val="WW8Num206z0"/>
    <w:rsid w:val="00124292"/>
    <w:rPr>
      <w:rFonts w:ascii="Symbol" w:hAnsi="Symbol"/>
    </w:rPr>
  </w:style>
  <w:style w:type="character" w:styleId="WW8Num207z0" w:customStyle="1">
    <w:name w:val="WW8Num207z0"/>
    <w:rsid w:val="00124292"/>
    <w:rPr>
      <w:rFonts w:ascii="Symbol" w:hAnsi="Symbol"/>
      <w:color w:val="auto"/>
    </w:rPr>
  </w:style>
  <w:style w:type="character" w:styleId="WW8Num208z0" w:customStyle="1">
    <w:name w:val="WW8Num208z0"/>
    <w:rsid w:val="00124292"/>
    <w:rPr>
      <w:rFonts w:ascii="Symbol" w:hAnsi="Symbol"/>
    </w:rPr>
  </w:style>
  <w:style w:type="character" w:styleId="WW8Num209z0" w:customStyle="1">
    <w:name w:val="WW8Num209z0"/>
    <w:rsid w:val="00124292"/>
    <w:rPr>
      <w:rFonts w:ascii="Symbol" w:hAnsi="Symbol"/>
    </w:rPr>
  </w:style>
  <w:style w:type="character" w:styleId="WW8Num210z0" w:customStyle="1">
    <w:name w:val="WW8Num210z0"/>
    <w:rsid w:val="00124292"/>
    <w:rPr>
      <w:rFonts w:ascii="Symbol" w:hAnsi="Symbol"/>
      <w:color w:val="auto"/>
    </w:rPr>
  </w:style>
  <w:style w:type="character" w:styleId="WW8Num211z0" w:customStyle="1">
    <w:name w:val="WW8Num211z0"/>
    <w:rsid w:val="00124292"/>
    <w:rPr>
      <w:rFonts w:ascii="Symbol" w:hAnsi="Symbol"/>
      <w:color w:val="auto"/>
    </w:rPr>
  </w:style>
  <w:style w:type="character" w:styleId="WW8Num212z0" w:customStyle="1">
    <w:name w:val="WW8Num212z0"/>
    <w:rsid w:val="00124292"/>
    <w:rPr>
      <w:rFonts w:ascii="Symbol" w:hAnsi="Symbol"/>
      <w:color w:val="auto"/>
    </w:rPr>
  </w:style>
  <w:style w:type="character" w:styleId="WW8Num212z1" w:customStyle="1">
    <w:name w:val="WW8Num212z1"/>
    <w:rsid w:val="00124292"/>
    <w:rPr>
      <w:rFonts w:ascii="Courier New" w:hAnsi="Courier New"/>
    </w:rPr>
  </w:style>
  <w:style w:type="character" w:styleId="WW8Num212z2" w:customStyle="1">
    <w:name w:val="WW8Num212z2"/>
    <w:rsid w:val="00124292"/>
    <w:rPr>
      <w:rFonts w:ascii="Wingdings" w:hAnsi="Wingdings"/>
    </w:rPr>
  </w:style>
  <w:style w:type="character" w:styleId="WW8Num212z3" w:customStyle="1">
    <w:name w:val="WW8Num212z3"/>
    <w:rsid w:val="00124292"/>
    <w:rPr>
      <w:rFonts w:ascii="Symbol" w:hAnsi="Symbol"/>
    </w:rPr>
  </w:style>
  <w:style w:type="character" w:styleId="WW8Num213z0" w:customStyle="1">
    <w:name w:val="WW8Num213z0"/>
    <w:rsid w:val="00124292"/>
    <w:rPr>
      <w:rFonts w:ascii="Symbol" w:hAnsi="Symbol"/>
    </w:rPr>
  </w:style>
  <w:style w:type="character" w:styleId="WW8Num214z0" w:customStyle="1">
    <w:name w:val="WW8Num214z0"/>
    <w:rsid w:val="00124292"/>
    <w:rPr>
      <w:rFonts w:ascii="Symbol" w:hAnsi="Symbol"/>
      <w:color w:val="auto"/>
    </w:rPr>
  </w:style>
  <w:style w:type="character" w:styleId="WW8Num215z0" w:customStyle="1">
    <w:name w:val="WW8Num215z0"/>
    <w:rsid w:val="00124292"/>
    <w:rPr>
      <w:rFonts w:ascii="Symbol" w:hAnsi="Symbol"/>
    </w:rPr>
  </w:style>
  <w:style w:type="character" w:styleId="WW8Num216z0" w:customStyle="1">
    <w:name w:val="WW8Num216z0"/>
    <w:rsid w:val="00124292"/>
    <w:rPr>
      <w:rFonts w:ascii="Symbol" w:hAnsi="Symbol"/>
      <w:color w:val="auto"/>
    </w:rPr>
  </w:style>
  <w:style w:type="character" w:styleId="WW8Num216z1" w:customStyle="1">
    <w:name w:val="WW8Num216z1"/>
    <w:rsid w:val="00124292"/>
    <w:rPr>
      <w:rFonts w:ascii="Courier New" w:hAnsi="Courier New"/>
    </w:rPr>
  </w:style>
  <w:style w:type="character" w:styleId="WW8Num216z2" w:customStyle="1">
    <w:name w:val="WW8Num216z2"/>
    <w:rsid w:val="00124292"/>
    <w:rPr>
      <w:rFonts w:ascii="Wingdings" w:hAnsi="Wingdings"/>
    </w:rPr>
  </w:style>
  <w:style w:type="character" w:styleId="WW8Num216z3" w:customStyle="1">
    <w:name w:val="WW8Num216z3"/>
    <w:rsid w:val="00124292"/>
    <w:rPr>
      <w:rFonts w:ascii="Symbol" w:hAnsi="Symbol"/>
    </w:rPr>
  </w:style>
  <w:style w:type="character" w:styleId="Domylnaczcionkaakapitu1" w:customStyle="1">
    <w:name w:val="Domyślna czcionka akapitu1"/>
    <w:rsid w:val="00124292"/>
  </w:style>
  <w:style w:type="character" w:styleId="Hipercze">
    <w:name w:val="Hyperlink"/>
    <w:uiPriority w:val="99"/>
    <w:rsid w:val="00124292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124292"/>
    <w:rPr>
      <w:rFonts w:cs="Times New Roman"/>
      <w:color w:val="800080"/>
      <w:u w:val="single"/>
    </w:rPr>
  </w:style>
  <w:style w:type="character" w:styleId="Bullets" w:customStyle="1">
    <w:name w:val="Bullets"/>
    <w:rsid w:val="00124292"/>
    <w:rPr>
      <w:rFonts w:ascii="OpenSymbol" w:hAnsi="OpenSymbol"/>
    </w:rPr>
  </w:style>
  <w:style w:type="character" w:styleId="Normalny1" w:customStyle="1">
    <w:name w:val="Normalny1"/>
    <w:rsid w:val="00124292"/>
    <w:rPr>
      <w:rFonts w:ascii="Arial" w:hAnsi="Arial"/>
      <w:color w:val="auto"/>
      <w:sz w:val="18"/>
      <w:lang w:val="pl-PL" w:eastAsia="ar-SA" w:bidi="ar-SA"/>
    </w:rPr>
  </w:style>
  <w:style w:type="character" w:styleId="Symbolewypunktowania" w:customStyle="1">
    <w:name w:val="Symbole wypunktowania"/>
    <w:rsid w:val="00124292"/>
    <w:rPr>
      <w:rFonts w:ascii="OpenSymbol" w:hAnsi="OpenSymbol"/>
    </w:rPr>
  </w:style>
  <w:style w:type="character" w:styleId="Znakinumeracji" w:customStyle="1">
    <w:name w:val="Znaki numeracji"/>
    <w:rsid w:val="00124292"/>
  </w:style>
  <w:style w:type="paragraph" w:styleId="Nagwek10" w:customStyle="1">
    <w:name w:val="Nagłówek1"/>
    <w:basedOn w:val="Normalny"/>
    <w:next w:val="Tekstpodstawowy"/>
    <w:rsid w:val="00124292"/>
    <w:pPr>
      <w:keepNext/>
      <w:spacing w:before="240" w:after="120"/>
    </w:pPr>
    <w:rPr>
      <w:rFonts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124292"/>
    <w:pPr>
      <w:spacing w:after="120"/>
    </w:pPr>
    <w:rPr>
      <w:lang w:val="x-none"/>
    </w:rPr>
  </w:style>
  <w:style w:type="paragraph" w:styleId="Lista">
    <w:name w:val="List"/>
    <w:basedOn w:val="Tekstpodstawowy"/>
    <w:uiPriority w:val="99"/>
    <w:rsid w:val="00124292"/>
    <w:rPr>
      <w:rFonts w:ascii="Calibri" w:hAnsi="Calibri" w:cs="Tahoma"/>
    </w:rPr>
  </w:style>
  <w:style w:type="character" w:styleId="TekstpodstawowyZnak" w:customStyle="1">
    <w:name w:val="Tekst podstawowy Znak"/>
    <w:link w:val="Tekstpodstawow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styleId="Podpis1" w:customStyle="1">
    <w:name w:val="Podpis1"/>
    <w:basedOn w:val="Normalny"/>
    <w:rsid w:val="001242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ks" w:customStyle="1">
    <w:name w:val="Indeks"/>
    <w:basedOn w:val="Normalny"/>
    <w:rsid w:val="00124292"/>
    <w:pPr>
      <w:suppressLineNumbers/>
    </w:pPr>
    <w:rPr>
      <w:rFonts w:cs="Tahoma"/>
    </w:rPr>
  </w:style>
  <w:style w:type="paragraph" w:styleId="Heading" w:customStyle="1">
    <w:name w:val="Heading"/>
    <w:basedOn w:val="Normalny"/>
    <w:next w:val="Tekstpodstawowy"/>
    <w:rsid w:val="00124292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Legenda1" w:customStyle="1">
    <w:name w:val="Legenda1"/>
    <w:basedOn w:val="Normalny"/>
    <w:rsid w:val="00124292"/>
    <w:pPr>
      <w:suppressLineNumbers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styleId="Index" w:customStyle="1">
    <w:name w:val="Index"/>
    <w:basedOn w:val="Normalny"/>
    <w:rsid w:val="00124292"/>
    <w:pPr>
      <w:suppressLineNumbers/>
    </w:pPr>
    <w:rPr>
      <w:rFonts w:ascii="Calibri" w:hAnsi="Calibri" w:cs="Tahoma"/>
    </w:rPr>
  </w:style>
  <w:style w:type="paragraph" w:styleId="Tekstpodstawowywcity">
    <w:name w:val="Body Text Indent"/>
    <w:basedOn w:val="Normalny"/>
    <w:link w:val="TekstpodstawowywcityZnak"/>
    <w:uiPriority w:val="99"/>
    <w:rsid w:val="00124292"/>
    <w:pPr>
      <w:ind w:left="357"/>
    </w:pPr>
    <w:rPr>
      <w:lang w:val="x-none"/>
    </w:rPr>
  </w:style>
  <w:style w:type="paragraph" w:styleId="Tekstpodstawowy21" w:customStyle="1">
    <w:name w:val="Tekst podstawowy 21"/>
    <w:basedOn w:val="Normalny"/>
    <w:rsid w:val="00124292"/>
    <w:pPr>
      <w:spacing w:after="120" w:line="480" w:lineRule="auto"/>
    </w:pPr>
  </w:style>
  <w:style w:type="character" w:styleId="TekstpodstawowywcityZnak" w:customStyle="1">
    <w:name w:val="Tekst podstawowy wcięty Znak"/>
    <w:link w:val="Tekstpodstawowywcity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paragraph" w:styleId="Tekstpodstawowywcity21" w:customStyle="1">
    <w:name w:val="Tekst podstawowy wcięty 21"/>
    <w:basedOn w:val="Normalny"/>
    <w:rsid w:val="00124292"/>
    <w:pPr>
      <w:ind w:left="357"/>
    </w:pPr>
  </w:style>
  <w:style w:type="paragraph" w:styleId="Tekstpodstawowy31" w:customStyle="1">
    <w:name w:val="Tekst podstawowy 31"/>
    <w:basedOn w:val="Normalny"/>
    <w:rsid w:val="00124292"/>
    <w:rPr>
      <w:bCs/>
      <w:i/>
      <w:iCs/>
      <w:sz w:val="20"/>
      <w:lang w:val="en-US"/>
    </w:rPr>
  </w:style>
  <w:style w:type="paragraph" w:styleId="Tekstpodstawowywcity31" w:customStyle="1">
    <w:name w:val="Tekst podstawowy wcięty 31"/>
    <w:basedOn w:val="Normalny"/>
    <w:rsid w:val="00124292"/>
    <w:pPr>
      <w:ind w:left="357" w:hanging="357"/>
    </w:pPr>
    <w:rPr>
      <w:sz w:val="20"/>
    </w:rPr>
  </w:style>
  <w:style w:type="paragraph" w:styleId="TableContents" w:customStyle="1">
    <w:name w:val="Table Contents"/>
    <w:basedOn w:val="Normalny"/>
    <w:rsid w:val="00124292"/>
    <w:pPr>
      <w:suppressLineNumbers/>
    </w:pPr>
  </w:style>
  <w:style w:type="paragraph" w:styleId="TableHeading" w:customStyle="1">
    <w:name w:val="Table Heading"/>
    <w:basedOn w:val="TableContents"/>
    <w:rsid w:val="00124292"/>
    <w:pPr>
      <w:jc w:val="center"/>
    </w:pPr>
    <w:rPr>
      <w:bCs/>
    </w:rPr>
  </w:style>
  <w:style w:type="paragraph" w:styleId="Stopka">
    <w:name w:val="footer"/>
    <w:basedOn w:val="Normalny"/>
    <w:link w:val="StopkaZnak"/>
    <w:uiPriority w:val="99"/>
    <w:rsid w:val="00124292"/>
    <w:pPr>
      <w:tabs>
        <w:tab w:val="center" w:pos="4536"/>
        <w:tab w:val="right" w:pos="9072"/>
      </w:tabs>
    </w:pPr>
    <w:rPr>
      <w:szCs w:val="20"/>
      <w:lang w:val="x-none"/>
    </w:rPr>
  </w:style>
  <w:style w:type="paragraph" w:styleId="Heading10" w:customStyle="1">
    <w:name w:val="Heading 10"/>
    <w:basedOn w:val="Heading"/>
    <w:next w:val="Tekstpodstawowy"/>
    <w:rsid w:val="00124292"/>
    <w:pPr>
      <w:numPr>
        <w:numId w:val="2"/>
      </w:numPr>
    </w:pPr>
    <w:rPr>
      <w:bCs/>
      <w:sz w:val="21"/>
      <w:szCs w:val="21"/>
    </w:rPr>
  </w:style>
  <w:style w:type="character" w:styleId="StopkaZnak" w:customStyle="1">
    <w:name w:val="Stopka Znak"/>
    <w:link w:val="Stopka"/>
    <w:uiPriority w:val="99"/>
    <w:locked/>
    <w:rsid w:val="00BD7F02"/>
    <w:rPr>
      <w:rFonts w:ascii="Arial" w:hAnsi="Arial" w:cs="Times New Roman"/>
      <w:b/>
      <w:sz w:val="18"/>
      <w:lang w:val="x-none" w:eastAsia="ar-SA" w:bidi="ar-SA"/>
    </w:rPr>
  </w:style>
  <w:style w:type="paragraph" w:styleId="normal1" w:customStyle="1">
    <w:name w:val="normal1"/>
    <w:basedOn w:val="Normalny"/>
    <w:rsid w:val="00124292"/>
    <w:pPr>
      <w:numPr>
        <w:numId w:val="3"/>
      </w:numPr>
    </w:pPr>
    <w:rPr>
      <w:sz w:val="20"/>
    </w:rPr>
  </w:style>
  <w:style w:type="paragraph" w:styleId="Heading6a" w:customStyle="1">
    <w:name w:val="Heading 6a"/>
    <w:basedOn w:val="Nagwek4"/>
    <w:rsid w:val="00124292"/>
    <w:pPr>
      <w:numPr>
        <w:ilvl w:val="0"/>
        <w:numId w:val="0"/>
      </w:numPr>
    </w:pPr>
    <w:rPr>
      <w:rFonts w:ascii="Arial" w:hAnsi="Arial"/>
    </w:rPr>
  </w:style>
  <w:style w:type="paragraph" w:styleId="Zawartotabeli" w:customStyle="1">
    <w:name w:val="Zawartość tabeli"/>
    <w:basedOn w:val="Normalny"/>
    <w:rsid w:val="00124292"/>
    <w:pPr>
      <w:suppressLineNumbers/>
    </w:pPr>
  </w:style>
  <w:style w:type="paragraph" w:styleId="Nagwektabeli" w:customStyle="1">
    <w:name w:val="Nagłówek tabeli"/>
    <w:basedOn w:val="Zawartotabeli"/>
    <w:rsid w:val="00124292"/>
    <w:pPr>
      <w:jc w:val="center"/>
    </w:pPr>
    <w:rPr>
      <w:bCs/>
    </w:rPr>
  </w:style>
  <w:style w:type="paragraph" w:styleId="Nagwek">
    <w:name w:val="header"/>
    <w:basedOn w:val="Normalny"/>
    <w:link w:val="NagwekZnak"/>
    <w:uiPriority w:val="99"/>
    <w:rsid w:val="00124292"/>
    <w:pPr>
      <w:suppressLineNumbers/>
      <w:tabs>
        <w:tab w:val="center" w:pos="4818"/>
        <w:tab w:val="right" w:pos="9637"/>
      </w:tabs>
    </w:pPr>
    <w:rPr>
      <w:lang w:val="x-none"/>
    </w:rPr>
  </w:style>
  <w:style w:type="table" w:styleId="Tabela-Siatka">
    <w:name w:val="Table Grid"/>
    <w:basedOn w:val="Standardowy"/>
    <w:uiPriority w:val="59"/>
    <w:rsid w:val="00F525F5"/>
    <w:pPr>
      <w:suppressAutoHyphens/>
      <w:snapToGri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agwekZnak" w:customStyle="1">
    <w:name w:val="Nagłówek Znak"/>
    <w:link w:val="Nagwek"/>
    <w:uiPriority w:val="99"/>
    <w:semiHidden/>
    <w:locked/>
    <w:rPr>
      <w:rFonts w:ascii="Arial" w:hAnsi="Arial" w:cs="Times New Roman"/>
      <w:b/>
      <w:sz w:val="18"/>
      <w:szCs w:val="18"/>
      <w:lang w:val="x-none" w:eastAsia="ar-SA" w:bidi="ar-SA"/>
    </w:rPr>
  </w:style>
  <w:style w:type="character" w:styleId="il" w:customStyle="1">
    <w:name w:val="il"/>
    <w:rsid w:val="00E162D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506F3"/>
    <w:rPr>
      <w:sz w:val="20"/>
      <w:szCs w:val="20"/>
      <w:lang w:val="x-none"/>
    </w:rPr>
  </w:style>
  <w:style w:type="character" w:styleId="Odwoanieprzypisudolnego">
    <w:name w:val="footnote reference"/>
    <w:uiPriority w:val="99"/>
    <w:semiHidden/>
    <w:rsid w:val="00A506F3"/>
    <w:rPr>
      <w:rFonts w:cs="Times New Roman"/>
      <w:vertAlign w:val="superscript"/>
    </w:rPr>
  </w:style>
  <w:style w:type="character" w:styleId="TekstprzypisudolnegoZnak" w:customStyle="1">
    <w:name w:val="Tekst przypisu dolnego Znak"/>
    <w:link w:val="Tekstprzypisudolnego"/>
    <w:uiPriority w:val="99"/>
    <w:semiHidden/>
    <w:locked/>
    <w:rPr>
      <w:rFonts w:ascii="Arial" w:hAnsi="Arial" w:cs="Times New Roman"/>
      <w:b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rsid w:val="003352F7"/>
    <w:rPr>
      <w:rFonts w:ascii="Tahoma" w:hAnsi="Tahoma" w:cs="Tahoma"/>
      <w:sz w:val="16"/>
      <w:szCs w:val="16"/>
      <w:lang w:val="x-none"/>
    </w:rPr>
  </w:style>
  <w:style w:type="character" w:styleId="Odwoaniedokomentarza">
    <w:name w:val="annotation reference"/>
    <w:uiPriority w:val="99"/>
    <w:rsid w:val="00476785"/>
    <w:rPr>
      <w:rFonts w:cs="Times New Roman"/>
      <w:sz w:val="16"/>
      <w:szCs w:val="16"/>
    </w:rPr>
  </w:style>
  <w:style w:type="character" w:styleId="TekstdymkaZnak" w:customStyle="1">
    <w:name w:val="Tekst dymka Znak"/>
    <w:link w:val="Tekstdymka"/>
    <w:uiPriority w:val="99"/>
    <w:locked/>
    <w:rsid w:val="003352F7"/>
    <w:rPr>
      <w:rFonts w:ascii="Tahoma" w:hAnsi="Tahoma" w:cs="Tahoma"/>
      <w:b/>
      <w:sz w:val="16"/>
      <w:szCs w:val="16"/>
      <w:lang w:val="x-none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476785"/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76785"/>
    <w:rPr>
      <w:bCs/>
    </w:rPr>
  </w:style>
  <w:style w:type="character" w:styleId="TekstkomentarzaZnak" w:customStyle="1">
    <w:name w:val="Tekst komentarza Znak"/>
    <w:link w:val="Tekstkomentarza"/>
    <w:uiPriority w:val="99"/>
    <w:locked/>
    <w:rsid w:val="00476785"/>
    <w:rPr>
      <w:rFonts w:ascii="Arial" w:hAnsi="Arial" w:cs="Times New Roman"/>
      <w:b/>
      <w:lang w:val="x-none" w:eastAsia="ar-SA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D00285"/>
    <w:pPr>
      <w:widowControl w:val="0"/>
      <w:snapToGrid/>
      <w:jc w:val="center"/>
    </w:pPr>
    <w:rPr>
      <w:rFonts w:ascii="Times New Roman" w:hAnsi="Times New Roman"/>
      <w:kern w:val="1"/>
      <w:sz w:val="36"/>
      <w:szCs w:val="20"/>
      <w:lang w:val="x-none"/>
    </w:rPr>
  </w:style>
  <w:style w:type="character" w:styleId="TematkomentarzaZnak" w:customStyle="1">
    <w:name w:val="Temat komentarza Znak"/>
    <w:link w:val="Tematkomentarza"/>
    <w:uiPriority w:val="99"/>
    <w:locked/>
    <w:rsid w:val="00476785"/>
    <w:rPr>
      <w:rFonts w:ascii="Arial" w:hAnsi="Arial" w:cs="Times New Roman"/>
      <w:b/>
      <w:bCs/>
      <w:lang w:val="x-none" w:eastAsia="ar-SA" w:bidi="ar-SA"/>
    </w:rPr>
  </w:style>
  <w:style w:type="paragraph" w:styleId="NormalnyWeb">
    <w:name w:val="Normal (Web)"/>
    <w:basedOn w:val="Normalny"/>
    <w:uiPriority w:val="99"/>
    <w:rsid w:val="00D00285"/>
    <w:pPr>
      <w:suppressAutoHyphens w:val="0"/>
      <w:snapToGrid/>
      <w:spacing w:before="100" w:beforeAutospacing="1" w:after="119"/>
    </w:pPr>
    <w:rPr>
      <w:rFonts w:ascii="Times New Roman" w:hAnsi="Times New Roman"/>
      <w:b w:val="0"/>
      <w:sz w:val="24"/>
      <w:szCs w:val="24"/>
      <w:lang w:eastAsia="pl-PL"/>
    </w:rPr>
  </w:style>
  <w:style w:type="character" w:styleId="TytuZnak" w:customStyle="1">
    <w:name w:val="Tytuł Znak"/>
    <w:link w:val="Tytu"/>
    <w:uiPriority w:val="10"/>
    <w:locked/>
    <w:rsid w:val="00D00285"/>
    <w:rPr>
      <w:rFonts w:eastAsia="Times New Roman" w:cs="Times New Roman"/>
      <w:b/>
      <w:kern w:val="1"/>
      <w:sz w:val="36"/>
      <w:lang w:val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028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x-none"/>
    </w:rPr>
  </w:style>
  <w:style w:type="paragraph" w:styleId="Domynie" w:customStyle="1">
    <w:name w:val="Domy徑nie"/>
    <w:rsid w:val="00BD3506"/>
    <w:pPr>
      <w:widowControl w:val="0"/>
      <w:autoSpaceDN w:val="0"/>
      <w:adjustRightInd w:val="0"/>
    </w:pPr>
    <w:rPr>
      <w:rFonts w:ascii="Arial" w:hAnsi="Arial" w:cs="Arial"/>
      <w:b/>
      <w:bCs/>
      <w:kern w:val="1"/>
      <w:sz w:val="18"/>
      <w:szCs w:val="18"/>
      <w:lang w:eastAsia="pl-PL" w:bidi="hi-IN"/>
    </w:rPr>
  </w:style>
  <w:style w:type="character" w:styleId="PodtytuZnak" w:customStyle="1">
    <w:name w:val="Podtytuł Znak"/>
    <w:link w:val="Podtytu"/>
    <w:uiPriority w:val="11"/>
    <w:locked/>
    <w:rsid w:val="00D00285"/>
    <w:rPr>
      <w:rFonts w:ascii="Cambria" w:hAnsi="Cambria" w:eastAsia="Times New Roman" w:cs="Times New Roman"/>
      <w:b/>
      <w:i/>
      <w:iCs/>
      <w:color w:val="4F81BD"/>
      <w:spacing w:val="15"/>
      <w:sz w:val="24"/>
      <w:szCs w:val="24"/>
      <w:lang w:val="x-none" w:eastAsia="ar-SA" w:bidi="ar-SA"/>
    </w:rPr>
  </w:style>
  <w:style w:type="paragraph" w:styleId="redniasiatka2">
    <w:name w:val="Medium Grid 2"/>
    <w:uiPriority w:val="1"/>
    <w:qFormat/>
    <w:rsid w:val="00BD3506"/>
    <w:rPr>
      <w:rFonts w:ascii="Calibri" w:hAnsi="Calibri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rsid w:val="00653D5C"/>
    <w:rPr>
      <w:sz w:val="20"/>
      <w:szCs w:val="20"/>
      <w:lang w:val="x-none"/>
    </w:rPr>
  </w:style>
  <w:style w:type="character" w:styleId="TekstprzypisukocowegoZnak" w:customStyle="1">
    <w:name w:val="Tekst przypisu końcowego Znak"/>
    <w:link w:val="Tekstprzypisukocowego"/>
    <w:rsid w:val="00653D5C"/>
    <w:rPr>
      <w:rFonts w:ascii="Arial" w:hAnsi="Arial"/>
      <w:b/>
      <w:lang w:eastAsia="ar-SA"/>
    </w:rPr>
  </w:style>
  <w:style w:type="character" w:styleId="Odwoanieprzypisukocowego">
    <w:name w:val="endnote reference"/>
    <w:rsid w:val="00653D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95F4-482E-4B8E-865F-691769F011C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Discover English 1 - rozkład materiału (2012)</dc:title>
  <dc:subject/>
  <dc:creator>Bartek Michałowski</dc:creator>
  <keywords/>
  <lastModifiedBy>Ewa Czarnowska</lastModifiedBy>
  <revision>20</revision>
  <lastPrinted>2014-08-21T23:20:00.0000000Z</lastPrinted>
  <dcterms:created xsi:type="dcterms:W3CDTF">2024-08-28T21:45:00.0000000Z</dcterms:created>
  <dcterms:modified xsi:type="dcterms:W3CDTF">2024-08-28T22:18:15.7140405Z</dcterms:modified>
</coreProperties>
</file>